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AB" w:rsidRPr="006E39DF" w:rsidRDefault="00D128AB">
      <w:pPr>
        <w:pStyle w:val="Zpat"/>
        <w:tabs>
          <w:tab w:val="clear" w:pos="4622"/>
        </w:tabs>
        <w:rPr>
          <w:rFonts w:ascii="Tahoma" w:hAnsi="Tahoma" w:cs="Tahoma"/>
        </w:rPr>
      </w:pPr>
      <w:bookmarkStart w:id="0" w:name="_Toc299510410"/>
      <w:bookmarkStart w:id="1" w:name="_Toc299756113"/>
      <w:bookmarkStart w:id="2" w:name="_Toc435173500"/>
      <w:bookmarkStart w:id="3" w:name="_Toc435173596"/>
      <w:bookmarkStart w:id="4" w:name="_Toc435174162"/>
      <w:bookmarkStart w:id="5" w:name="_GoBack"/>
      <w:bookmarkEnd w:id="5"/>
    </w:p>
    <w:p w:rsidR="00D128AB" w:rsidRPr="006E39DF" w:rsidRDefault="00D128AB">
      <w:pPr>
        <w:pStyle w:val="Normal3"/>
        <w:rPr>
          <w:rFonts w:ascii="Tahoma" w:hAnsi="Tahoma" w:cs="Tahoma"/>
        </w:rPr>
      </w:pPr>
    </w:p>
    <w:bookmarkEnd w:id="0"/>
    <w:bookmarkEnd w:id="1"/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272CBE" w:rsidRPr="006E39DF" w:rsidRDefault="00272CBE" w:rsidP="00272CBE">
      <w:pPr>
        <w:pStyle w:val="Zkladntext3"/>
        <w:rPr>
          <w:rFonts w:cs="Tahoma"/>
        </w:rPr>
      </w:pPr>
      <w:r w:rsidRPr="006E39DF">
        <w:rPr>
          <w:rFonts w:cs="Tahoma"/>
          <w:u w:val="single"/>
        </w:rPr>
        <w:t xml:space="preserve">Standard </w:t>
      </w:r>
      <w:r w:rsidR="003F4D45">
        <w:rPr>
          <w:rFonts w:cs="Tahoma"/>
          <w:u w:val="single"/>
        </w:rPr>
        <w:t>antivirové ochrany</w:t>
      </w: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9263FB" w:rsidRPr="006E39DF" w:rsidRDefault="004C6C51" w:rsidP="009263F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Verze 1.</w:t>
      </w:r>
      <w:r w:rsidR="00E941EB">
        <w:rPr>
          <w:rFonts w:ascii="Tahoma" w:hAnsi="Tahoma" w:cs="Tahoma"/>
        </w:rPr>
        <w:t>1</w:t>
      </w:r>
      <w:r w:rsidR="00C74FB9">
        <w:rPr>
          <w:rFonts w:ascii="Tahoma" w:hAnsi="Tahoma" w:cs="Tahoma"/>
        </w:rPr>
        <w:t>1</w:t>
      </w:r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  <w:bookmarkStart w:id="6" w:name="_Hlk138604539"/>
      <w:bookmarkStart w:id="7" w:name="_Toc440431689"/>
      <w:bookmarkStart w:id="8" w:name="_Toc440432839"/>
      <w:bookmarkStart w:id="9" w:name="_Toc440432883"/>
      <w:bookmarkStart w:id="10" w:name="_Toc448572643"/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</w:p>
    <w:p w:rsidR="00D128AB" w:rsidRPr="006E39DF" w:rsidRDefault="00D128AB">
      <w:pPr>
        <w:pStyle w:val="Normal1"/>
        <w:spacing w:after="120"/>
        <w:rPr>
          <w:rFonts w:ascii="Tahoma" w:hAnsi="Tahoma" w:cs="Tahoma"/>
          <w:b/>
        </w:rPr>
      </w:pPr>
      <w:r w:rsidRPr="006E39DF">
        <w:rPr>
          <w:rFonts w:ascii="Tahoma" w:hAnsi="Tahoma" w:cs="Tahoma"/>
          <w:b/>
        </w:rPr>
        <w:t>Změny: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134"/>
        <w:gridCol w:w="851"/>
        <w:gridCol w:w="4989"/>
        <w:gridCol w:w="1531"/>
      </w:tblGrid>
      <w:tr w:rsidR="00D128AB" w:rsidRPr="006E39DF" w:rsidTr="00A9425F"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Datum vydání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Verze</w:t>
            </w:r>
          </w:p>
        </w:tc>
        <w:tc>
          <w:tcPr>
            <w:tcW w:w="4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Změna proti předchozí verzi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Změnil (jméno)</w:t>
            </w:r>
          </w:p>
        </w:tc>
      </w:tr>
      <w:tr w:rsidR="00D128AB" w:rsidRPr="006E39DF" w:rsidTr="00A9425F">
        <w:tc>
          <w:tcPr>
            <w:tcW w:w="1134" w:type="dxa"/>
            <w:tcBorders>
              <w:top w:val="nil"/>
              <w:right w:val="single" w:sz="12" w:space="0" w:color="000000"/>
            </w:tcBorders>
          </w:tcPr>
          <w:p w:rsidR="00D128AB" w:rsidRPr="006E39DF" w:rsidRDefault="00C60741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21.6.2006</w:t>
            </w:r>
          </w:p>
        </w:tc>
        <w:tc>
          <w:tcPr>
            <w:tcW w:w="851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>0.80</w:t>
            </w:r>
          </w:p>
        </w:tc>
        <w:tc>
          <w:tcPr>
            <w:tcW w:w="4989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>První draft</w:t>
            </w:r>
          </w:p>
        </w:tc>
        <w:tc>
          <w:tcPr>
            <w:tcW w:w="1531" w:type="dxa"/>
            <w:tcBorders>
              <w:top w:val="nil"/>
              <w:left w:val="single" w:sz="12" w:space="0" w:color="000000"/>
            </w:tcBorders>
          </w:tcPr>
          <w:p w:rsidR="00D128AB" w:rsidRPr="006E39DF" w:rsidRDefault="00272CBE">
            <w:pPr>
              <w:pStyle w:val="Normal2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 xml:space="preserve">Libor Šmíd </w:t>
            </w:r>
          </w:p>
        </w:tc>
      </w:tr>
      <w:tr w:rsidR="008972C8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8972C8" w:rsidRPr="006E39DF" w:rsidRDefault="004C6C51" w:rsidP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14.7.2005</w:t>
            </w: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E39DF" w:rsidRDefault="004C6C51" w:rsidP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1.00</w:t>
            </w: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E39DF" w:rsidRDefault="004C6C51" w:rsidP="00D128AB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Finální verze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8972C8" w:rsidRPr="006E39DF" w:rsidRDefault="004C6C51" w:rsidP="00D128AB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Stanislav </w:t>
            </w:r>
            <w:proofErr w:type="spellStart"/>
            <w:r>
              <w:rPr>
                <w:rFonts w:ascii="Tahoma" w:hAnsi="Tahoma" w:cs="Tahoma"/>
              </w:rPr>
              <w:t>Chýlek</w:t>
            </w:r>
            <w:proofErr w:type="spellEnd"/>
          </w:p>
        </w:tc>
      </w:tr>
      <w:tr w:rsidR="00357BFB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357BFB" w:rsidRPr="006E39DF" w:rsidRDefault="00E941EB" w:rsidP="004A3ECC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10.8.2006</w:t>
            </w: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357BFB" w:rsidRPr="006E39DF" w:rsidRDefault="00E941EB" w:rsidP="004A3ECC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1.10</w:t>
            </w: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357BFB" w:rsidRPr="006E39DF" w:rsidRDefault="00E941EB" w:rsidP="004A3ECC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Doplněna úprava pro servery v aplikační vrstvě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357BFB" w:rsidRPr="006E39DF" w:rsidRDefault="00E941EB" w:rsidP="004A3ECC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Libor Šmíd</w:t>
            </w:r>
          </w:p>
        </w:tc>
      </w:tr>
      <w:tr w:rsidR="00D128AB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D128AB" w:rsidRPr="006E39DF" w:rsidRDefault="00C74FB9" w:rsidP="00BF5429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02.1</w:t>
            </w:r>
            <w:r w:rsidR="00BF5429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.2015</w:t>
            </w: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C74FB9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1.11</w:t>
            </w: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C74FB9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Úprava po nasazení nového antivirového systému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Default="00BF5429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Petr Potůček</w:t>
            </w:r>
          </w:p>
          <w:p w:rsidR="00BF5429" w:rsidRPr="006E39DF" w:rsidRDefault="00BF5429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Jan Boháč</w:t>
            </w:r>
          </w:p>
        </w:tc>
      </w:tr>
      <w:tr w:rsidR="00D128AB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 w:rsidTr="00A9425F">
        <w:tc>
          <w:tcPr>
            <w:tcW w:w="1134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498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 w:rsidTr="00A9425F">
        <w:tc>
          <w:tcPr>
            <w:tcW w:w="1134" w:type="dxa"/>
            <w:tcBorders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49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  <w:bottom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bookmarkEnd w:id="6"/>
    </w:tbl>
    <w:p w:rsidR="00D128AB" w:rsidRPr="006E39DF" w:rsidRDefault="00D128AB" w:rsidP="00A9425F">
      <w:pPr>
        <w:pStyle w:val="Normal1"/>
        <w:jc w:val="both"/>
        <w:rPr>
          <w:rFonts w:ascii="Tahoma" w:hAnsi="Tahoma" w:cs="Tahoma"/>
        </w:rPr>
      </w:pPr>
    </w:p>
    <w:p w:rsidR="00D128AB" w:rsidRDefault="00D128AB" w:rsidP="00A9425F">
      <w:pPr>
        <w:pStyle w:val="Normal1"/>
        <w:jc w:val="both"/>
        <w:rPr>
          <w:rStyle w:val="Popis"/>
          <w:rFonts w:ascii="Tahoma" w:hAnsi="Tahoma" w:cs="Tahoma"/>
        </w:rPr>
      </w:pPr>
      <w:r w:rsidRPr="006E39DF">
        <w:rPr>
          <w:rFonts w:ascii="Tahoma" w:hAnsi="Tahoma" w:cs="Tahoma"/>
        </w:rPr>
        <w:br w:type="page"/>
      </w:r>
      <w:r w:rsidRPr="006E39DF">
        <w:rPr>
          <w:rStyle w:val="Popis"/>
          <w:rFonts w:ascii="Tahoma" w:hAnsi="Tahoma" w:cs="Tahoma"/>
        </w:rPr>
        <w:lastRenderedPageBreak/>
        <w:t>Obsah</w:t>
      </w:r>
    </w:p>
    <w:p w:rsidR="00A9425F" w:rsidRPr="006E39DF" w:rsidRDefault="00A9425F" w:rsidP="00A9425F">
      <w:pPr>
        <w:pStyle w:val="Normal1"/>
        <w:jc w:val="both"/>
        <w:rPr>
          <w:rFonts w:ascii="Tahoma" w:hAnsi="Tahoma" w:cs="Tahoma"/>
        </w:rPr>
      </w:pPr>
    </w:p>
    <w:p w:rsidR="00C07D23" w:rsidRDefault="00D128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6E39DF">
        <w:rPr>
          <w:rFonts w:ascii="Tahoma" w:hAnsi="Tahoma" w:cs="Tahoma"/>
        </w:rPr>
        <w:fldChar w:fldCharType="begin"/>
      </w:r>
      <w:r w:rsidRPr="006E39DF">
        <w:rPr>
          <w:rFonts w:ascii="Tahoma" w:hAnsi="Tahoma" w:cs="Tahoma"/>
        </w:rPr>
        <w:instrText xml:space="preserve"> TOC \o "1-3" </w:instrText>
      </w:r>
      <w:r w:rsidRPr="006E39DF">
        <w:rPr>
          <w:rFonts w:ascii="Tahoma" w:hAnsi="Tahoma" w:cs="Tahoma"/>
        </w:rPr>
        <w:fldChar w:fldCharType="separate"/>
      </w:r>
      <w:r w:rsidR="00C07D23" w:rsidRPr="00A1561A">
        <w:rPr>
          <w:rFonts w:ascii="Tahoma" w:hAnsi="Tahoma" w:cs="Tahoma"/>
          <w:noProof/>
        </w:rPr>
        <w:t>1.</w:t>
      </w:r>
      <w:r w:rsidR="00C07D23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C07D23" w:rsidRPr="00A1561A">
        <w:rPr>
          <w:rFonts w:ascii="Tahoma" w:hAnsi="Tahoma" w:cs="Tahoma"/>
          <w:noProof/>
        </w:rPr>
        <w:t>Úvod</w:t>
      </w:r>
      <w:r w:rsidR="00C07D23">
        <w:rPr>
          <w:noProof/>
        </w:rPr>
        <w:tab/>
      </w:r>
      <w:r w:rsidR="00C07D23">
        <w:rPr>
          <w:noProof/>
        </w:rPr>
        <w:fldChar w:fldCharType="begin"/>
      </w:r>
      <w:r w:rsidR="00C07D23">
        <w:rPr>
          <w:noProof/>
        </w:rPr>
        <w:instrText xml:space="preserve"> PAGEREF _Toc442180942 \h </w:instrText>
      </w:r>
      <w:r w:rsidR="00C07D23">
        <w:rPr>
          <w:noProof/>
        </w:rPr>
      </w:r>
      <w:r w:rsidR="00C07D23">
        <w:rPr>
          <w:noProof/>
        </w:rPr>
        <w:fldChar w:fldCharType="separate"/>
      </w:r>
      <w:r w:rsidR="00ED4953">
        <w:rPr>
          <w:noProof/>
        </w:rPr>
        <w:t>3</w:t>
      </w:r>
      <w:r w:rsidR="00C07D23"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působnosti Standardu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_Toc442180943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3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561A">
        <w:rPr>
          <w:rFonts w:ascii="Tahoma" w:hAnsi="Tahoma" w:cs="Tahoma"/>
          <w:noProof/>
        </w:rPr>
        <w:t>Antivirová ochrana elektronické pošty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_Toc442180944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3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561A">
        <w:rPr>
          <w:rFonts w:ascii="Tahoma" w:hAnsi="Tahoma" w:cs="Tahoma"/>
          <w:noProof/>
        </w:rPr>
        <w:t>Antivirová ochrana souborového systému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_Toc442180945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5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561A">
        <w:rPr>
          <w:rFonts w:ascii="Tahoma" w:hAnsi="Tahoma" w:cs="Tahoma"/>
          <w:noProof/>
        </w:rPr>
        <w:t>Distribuce antivirových definic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_Toc442180946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7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561A">
        <w:rPr>
          <w:rFonts w:ascii="Tahoma" w:hAnsi="Tahoma" w:cs="Tahoma"/>
          <w:noProof/>
        </w:rPr>
        <w:t>Antivirová ochrana VIRTUÁLNÍCH SERVERŮ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_Toc442180947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7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7.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Odpovědnost jednotlivých činností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_Toc442180948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8</w:t>
      </w:r>
      <w:r>
        <w:rPr>
          <w:noProof/>
        </w:rPr>
        <w:fldChar w:fldCharType="end"/>
      </w:r>
    </w:p>
    <w:p w:rsidR="00C07D23" w:rsidRDefault="00C07D2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561A">
        <w:rPr>
          <w:rFonts w:ascii="Tahoma" w:hAnsi="Tahoma" w:cs="Tahoma"/>
          <w:noProof/>
        </w:rPr>
        <w:t>8.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Schvalovací doložka a platnost standarDu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_Toc442180949 \h </w:instrText>
      </w:r>
      <w:r>
        <w:rPr>
          <w:noProof/>
        </w:rPr>
      </w:r>
      <w:r>
        <w:rPr>
          <w:noProof/>
        </w:rPr>
        <w:fldChar w:fldCharType="separate"/>
      </w:r>
      <w:r w:rsidR="00ED4953">
        <w:rPr>
          <w:noProof/>
        </w:rPr>
        <w:t>9</w:t>
      </w:r>
      <w:r>
        <w:rPr>
          <w:noProof/>
        </w:rPr>
        <w:fldChar w:fldCharType="end"/>
      </w:r>
    </w:p>
    <w:p w:rsidR="00D128AB" w:rsidRPr="006E39DF" w:rsidRDefault="00D128AB" w:rsidP="00A9425F">
      <w:pPr>
        <w:pStyle w:val="Normal1"/>
        <w:jc w:val="both"/>
        <w:rPr>
          <w:rFonts w:ascii="Tahoma" w:hAnsi="Tahoma" w:cs="Tahoma"/>
        </w:rPr>
      </w:pPr>
      <w:r w:rsidRPr="006E39DF">
        <w:rPr>
          <w:rFonts w:ascii="Tahoma" w:hAnsi="Tahoma" w:cs="Tahoma"/>
        </w:rPr>
        <w:fldChar w:fldCharType="end"/>
      </w:r>
    </w:p>
    <w:p w:rsidR="00D128AB" w:rsidRPr="006E39DF" w:rsidRDefault="00D128AB">
      <w:pPr>
        <w:tabs>
          <w:tab w:val="left" w:pos="1545"/>
        </w:tabs>
        <w:rPr>
          <w:rFonts w:ascii="Tahoma" w:hAnsi="Tahoma" w:cs="Tahoma"/>
        </w:rPr>
      </w:pPr>
    </w:p>
    <w:p w:rsidR="00D128AB" w:rsidRPr="006E39DF" w:rsidRDefault="00D128AB">
      <w:pPr>
        <w:rPr>
          <w:rFonts w:ascii="Tahoma" w:hAnsi="Tahoma" w:cs="Tahoma"/>
        </w:rPr>
      </w:pPr>
    </w:p>
    <w:p w:rsidR="00D128AB" w:rsidRPr="006E39DF" w:rsidRDefault="00D128AB" w:rsidP="00A9425F">
      <w:pPr>
        <w:pStyle w:val="Normal1"/>
        <w:jc w:val="both"/>
        <w:rPr>
          <w:rFonts w:ascii="Tahoma" w:hAnsi="Tahoma" w:cs="Tahoma"/>
        </w:rPr>
        <w:sectPr w:rsidR="00D128AB" w:rsidRPr="006E39DF">
          <w:footerReference w:type="default" r:id="rId8"/>
          <w:headerReference w:type="first" r:id="rId9"/>
          <w:pgSz w:w="11906" w:h="16838" w:code="9"/>
          <w:pgMar w:top="1701" w:right="1418" w:bottom="1418" w:left="1418" w:header="567" w:footer="851" w:gutter="567"/>
          <w:cols w:space="708"/>
          <w:titlePg/>
        </w:sectPr>
      </w:pPr>
    </w:p>
    <w:p w:rsidR="00D128AB" w:rsidRPr="006E39DF" w:rsidRDefault="00D128AB" w:rsidP="00A9425F">
      <w:pPr>
        <w:pStyle w:val="Nadpis1"/>
        <w:tabs>
          <w:tab w:val="num" w:pos="360"/>
        </w:tabs>
        <w:spacing w:before="0"/>
        <w:ind w:left="992" w:hanging="992"/>
        <w:rPr>
          <w:rFonts w:ascii="Tahoma" w:hAnsi="Tahoma" w:cs="Tahoma"/>
        </w:rPr>
      </w:pPr>
      <w:bookmarkStart w:id="11" w:name="_Toc442180942"/>
      <w:bookmarkEnd w:id="2"/>
      <w:bookmarkEnd w:id="3"/>
      <w:bookmarkEnd w:id="4"/>
      <w:bookmarkEnd w:id="7"/>
      <w:bookmarkEnd w:id="8"/>
      <w:bookmarkEnd w:id="9"/>
      <w:bookmarkEnd w:id="10"/>
      <w:r w:rsidRPr="006E39DF">
        <w:rPr>
          <w:rFonts w:ascii="Tahoma" w:hAnsi="Tahoma" w:cs="Tahoma"/>
        </w:rPr>
        <w:lastRenderedPageBreak/>
        <w:t>Úvod</w:t>
      </w:r>
      <w:bookmarkEnd w:id="11"/>
    </w:p>
    <w:p w:rsidR="00074D65" w:rsidRDefault="00074D65" w:rsidP="006718AD">
      <w:pPr>
        <w:rPr>
          <w:rFonts w:ascii="Tahoma" w:hAnsi="Tahoma" w:cs="Tahoma"/>
        </w:rPr>
      </w:pPr>
      <w:r>
        <w:rPr>
          <w:rFonts w:ascii="Tahoma" w:hAnsi="Tahoma" w:cs="Tahoma"/>
        </w:rPr>
        <w:t>Cílem dokumentu je specifikovat s</w:t>
      </w:r>
      <w:r w:rsidR="006718AD" w:rsidRPr="006E39DF">
        <w:rPr>
          <w:rFonts w:ascii="Tahoma" w:hAnsi="Tahoma" w:cs="Tahoma"/>
        </w:rPr>
        <w:t xml:space="preserve">tandard </w:t>
      </w:r>
      <w:r>
        <w:rPr>
          <w:rFonts w:ascii="Tahoma" w:hAnsi="Tahoma" w:cs="Tahoma"/>
        </w:rPr>
        <w:t xml:space="preserve">antivirové ochrany a definice </w:t>
      </w:r>
      <w:r w:rsidR="006718AD" w:rsidRPr="006E39DF">
        <w:rPr>
          <w:rFonts w:ascii="Tahoma" w:hAnsi="Tahoma" w:cs="Tahoma"/>
        </w:rPr>
        <w:t>parametr</w:t>
      </w:r>
      <w:r>
        <w:rPr>
          <w:rFonts w:ascii="Tahoma" w:hAnsi="Tahoma" w:cs="Tahoma"/>
        </w:rPr>
        <w:t>ů</w:t>
      </w:r>
      <w:r w:rsidR="006718AD" w:rsidRPr="006E39DF">
        <w:rPr>
          <w:rFonts w:ascii="Tahoma" w:hAnsi="Tahoma" w:cs="Tahoma"/>
        </w:rPr>
        <w:t xml:space="preserve"> </w:t>
      </w:r>
      <w:r w:rsidR="003F4D45">
        <w:rPr>
          <w:rFonts w:ascii="Tahoma" w:hAnsi="Tahoma" w:cs="Tahoma"/>
        </w:rPr>
        <w:t>antivirové ochrany v ČSSZ</w:t>
      </w:r>
      <w:r w:rsidR="006718AD" w:rsidRPr="006E39DF">
        <w:rPr>
          <w:rFonts w:ascii="Tahoma" w:hAnsi="Tahoma" w:cs="Tahoma"/>
        </w:rPr>
        <w:t xml:space="preserve">. </w:t>
      </w:r>
    </w:p>
    <w:p w:rsidR="006718AD" w:rsidRDefault="00074D65" w:rsidP="006718AD">
      <w:pPr>
        <w:rPr>
          <w:rFonts w:ascii="Tahoma" w:hAnsi="Tahoma" w:cs="Tahoma"/>
        </w:rPr>
      </w:pPr>
      <w:r w:rsidRPr="00A82BBB">
        <w:rPr>
          <w:rFonts w:ascii="Tahoma" w:hAnsi="Tahoma" w:cs="Tahoma"/>
        </w:rPr>
        <w:t xml:space="preserve">Standardizována </w:t>
      </w:r>
      <w:r w:rsidR="003F4D45">
        <w:rPr>
          <w:rFonts w:ascii="Tahoma" w:hAnsi="Tahoma" w:cs="Tahoma"/>
        </w:rPr>
        <w:t>Antivirová ochrana</w:t>
      </w:r>
      <w:r w:rsidR="00A567BC">
        <w:rPr>
          <w:rFonts w:ascii="Tahoma" w:hAnsi="Tahoma" w:cs="Tahoma"/>
        </w:rPr>
        <w:t xml:space="preserve"> (AVO)</w:t>
      </w:r>
      <w:r w:rsidR="003F4D45">
        <w:rPr>
          <w:rFonts w:ascii="Tahoma" w:hAnsi="Tahoma" w:cs="Tahoma"/>
        </w:rPr>
        <w:t xml:space="preserve"> je realizována v několika úrovních.</w:t>
      </w:r>
    </w:p>
    <w:p w:rsidR="003F4D45" w:rsidRDefault="003F4D45" w:rsidP="003F4D45">
      <w:pPr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Antivirová ochrana elektronické pošty</w:t>
      </w:r>
    </w:p>
    <w:p w:rsidR="003F4D45" w:rsidRDefault="003F4D45" w:rsidP="003F4D45">
      <w:pPr>
        <w:numPr>
          <w:ilvl w:val="1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Antivirová ochrana na serverech </w:t>
      </w:r>
      <w:proofErr w:type="spellStart"/>
      <w:r>
        <w:rPr>
          <w:rFonts w:ascii="Tahoma" w:hAnsi="Tahoma" w:cs="Tahoma"/>
        </w:rPr>
        <w:t>av-gate</w:t>
      </w:r>
      <w:proofErr w:type="spellEnd"/>
    </w:p>
    <w:p w:rsidR="003F4D45" w:rsidRDefault="003F4D45" w:rsidP="003F4D45">
      <w:pPr>
        <w:numPr>
          <w:ilvl w:val="1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Antivirová ochrana na pracovních stanicích</w:t>
      </w:r>
    </w:p>
    <w:p w:rsidR="003F4D45" w:rsidRDefault="003F4D45" w:rsidP="003F4D45">
      <w:pPr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Antivirová ochrana souborového systému</w:t>
      </w:r>
    </w:p>
    <w:p w:rsidR="003F4D45" w:rsidRDefault="003F4D45" w:rsidP="003F4D45">
      <w:pPr>
        <w:numPr>
          <w:ilvl w:val="1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Antivirová ochrana na serverech</w:t>
      </w:r>
    </w:p>
    <w:p w:rsidR="003F4D45" w:rsidRDefault="003F4D45" w:rsidP="003F4D45">
      <w:pPr>
        <w:numPr>
          <w:ilvl w:val="1"/>
          <w:numId w:val="39"/>
        </w:numPr>
        <w:rPr>
          <w:ins w:id="12" w:author="Fuková Jana (ČSSZ 5)" w:date="2015-12-04T08:33:00Z"/>
          <w:rFonts w:ascii="Tahoma" w:hAnsi="Tahoma" w:cs="Tahoma"/>
        </w:rPr>
      </w:pPr>
      <w:r>
        <w:rPr>
          <w:rFonts w:ascii="Tahoma" w:hAnsi="Tahoma" w:cs="Tahoma"/>
        </w:rPr>
        <w:t>Antivirová ochrana na pracovních stanicích</w:t>
      </w:r>
    </w:p>
    <w:p w:rsidR="00A9425F" w:rsidRDefault="00A9425F" w:rsidP="00A9425F">
      <w:pPr>
        <w:ind w:left="1440"/>
        <w:rPr>
          <w:rFonts w:ascii="Tahoma" w:hAnsi="Tahoma" w:cs="Tahoma"/>
        </w:rPr>
      </w:pPr>
    </w:p>
    <w:p w:rsidR="00A9425F" w:rsidRDefault="00A9425F" w:rsidP="00A9425F">
      <w:pPr>
        <w:jc w:val="both"/>
        <w:rPr>
          <w:rFonts w:ascii="Tahoma" w:hAnsi="Tahoma" w:cs="Tahoma"/>
          <w:b/>
        </w:rPr>
      </w:pPr>
      <w:r w:rsidRPr="00A9425F">
        <w:rPr>
          <w:rFonts w:ascii="Tahoma" w:hAnsi="Tahoma" w:cs="Tahoma"/>
          <w:b/>
        </w:rPr>
        <w:t>Tento dokument pat</w:t>
      </w:r>
      <w:r w:rsidRPr="00A9425F">
        <w:rPr>
          <w:rFonts w:ascii="Tahoma" w:hAnsi="Tahoma" w:cs="Tahoma" w:hint="eastAsia"/>
          <w:b/>
        </w:rPr>
        <w:t>ří</w:t>
      </w:r>
      <w:r w:rsidRPr="00A9425F">
        <w:rPr>
          <w:rFonts w:ascii="Tahoma" w:hAnsi="Tahoma" w:cs="Tahoma"/>
          <w:b/>
        </w:rPr>
        <w:t xml:space="preserve"> mezi schválené standardy </w:t>
      </w:r>
      <w:r w:rsidRPr="00A9425F">
        <w:rPr>
          <w:rFonts w:ascii="Tahoma" w:hAnsi="Tahoma" w:cs="Tahoma" w:hint="eastAsia"/>
          <w:b/>
        </w:rPr>
        <w:t>Č</w:t>
      </w:r>
      <w:r w:rsidRPr="00A9425F">
        <w:rPr>
          <w:rFonts w:ascii="Tahoma" w:hAnsi="Tahoma" w:cs="Tahoma"/>
          <w:b/>
        </w:rPr>
        <w:t>SSZ a je pro zhotovitele závazný.</w:t>
      </w:r>
    </w:p>
    <w:p w:rsidR="0010339D" w:rsidRDefault="0010339D" w:rsidP="00A9425F">
      <w:pPr>
        <w:jc w:val="both"/>
        <w:rPr>
          <w:rFonts w:ascii="Tahoma" w:hAnsi="Tahoma" w:cs="Tahoma"/>
          <w:b/>
        </w:rPr>
      </w:pPr>
    </w:p>
    <w:p w:rsidR="0010339D" w:rsidRDefault="00FF1A51" w:rsidP="00FF1A51">
      <w:pPr>
        <w:pStyle w:val="Nadpis1"/>
        <w:ind w:hanging="1276"/>
      </w:pPr>
      <w:r w:rsidRPr="00FF1A51">
        <w:t xml:space="preserve"> </w:t>
      </w:r>
      <w:bookmarkStart w:id="13" w:name="_Toc442180943"/>
      <w:r w:rsidRPr="00FF1A51">
        <w:t>rozsah působnosti Standardu</w:t>
      </w:r>
      <w:bookmarkEnd w:id="13"/>
    </w:p>
    <w:p w:rsidR="00FF1A51" w:rsidRPr="00FF1A51" w:rsidRDefault="00FF1A51" w:rsidP="00FF1A51">
      <w:pPr>
        <w:pStyle w:val="Normal1"/>
        <w:rPr>
          <w:rFonts w:ascii="Tahoma" w:hAnsi="Tahoma" w:cs="Tahoma"/>
        </w:rPr>
      </w:pPr>
      <w:r w:rsidRPr="00FF1A51">
        <w:rPr>
          <w:rFonts w:ascii="Tahoma" w:hAnsi="Tahoma" w:cs="Tahoma"/>
        </w:rPr>
        <w:t>Tento standar</w:t>
      </w:r>
      <w:r>
        <w:rPr>
          <w:rFonts w:ascii="Tahoma" w:hAnsi="Tahoma" w:cs="Tahoma"/>
        </w:rPr>
        <w:t>d</w:t>
      </w:r>
      <w:r w:rsidRPr="00FF1A51">
        <w:rPr>
          <w:rFonts w:ascii="Tahoma" w:hAnsi="Tahoma" w:cs="Tahoma"/>
        </w:rPr>
        <w:t xml:space="preserve"> se vztahuje na všechny servery a p</w:t>
      </w:r>
      <w:r>
        <w:rPr>
          <w:rFonts w:ascii="Tahoma" w:hAnsi="Tahoma" w:cs="Tahoma"/>
        </w:rPr>
        <w:t xml:space="preserve">racovní stanice </w:t>
      </w:r>
      <w:r w:rsidR="002C2021">
        <w:rPr>
          <w:rFonts w:ascii="Tahoma" w:hAnsi="Tahoma" w:cs="Tahoma"/>
        </w:rPr>
        <w:t xml:space="preserve">v prostředí </w:t>
      </w:r>
      <w:r w:rsidRPr="00FF1A51">
        <w:rPr>
          <w:rFonts w:ascii="Tahoma" w:hAnsi="Tahoma" w:cs="Tahoma"/>
        </w:rPr>
        <w:t>ČSSZ</w:t>
      </w:r>
      <w:r>
        <w:rPr>
          <w:rFonts w:ascii="Tahoma" w:hAnsi="Tahoma" w:cs="Tahoma"/>
        </w:rPr>
        <w:t>.</w:t>
      </w:r>
    </w:p>
    <w:p w:rsidR="006718AD" w:rsidRPr="003F4D45" w:rsidRDefault="003F4D45" w:rsidP="000C49C0">
      <w:pPr>
        <w:pStyle w:val="Nadpis1"/>
        <w:ind w:left="993" w:hanging="993"/>
        <w:rPr>
          <w:rFonts w:ascii="Tahoma" w:hAnsi="Tahoma" w:cs="Tahoma"/>
          <w:szCs w:val="24"/>
        </w:rPr>
      </w:pPr>
      <w:bookmarkStart w:id="14" w:name="_Toc442180944"/>
      <w:r w:rsidRPr="003F4D45">
        <w:rPr>
          <w:rFonts w:ascii="Tahoma" w:hAnsi="Tahoma" w:cs="Tahoma"/>
          <w:szCs w:val="24"/>
        </w:rPr>
        <w:t>Antivirová ochrana elektronické pošty</w:t>
      </w:r>
      <w:bookmarkEnd w:id="14"/>
    </w:p>
    <w:p w:rsidR="003C70DB" w:rsidRDefault="00036C0A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Antivirová ochrana elektronické pošty je zajištována na </w:t>
      </w:r>
      <w:proofErr w:type="spellStart"/>
      <w:r>
        <w:rPr>
          <w:rFonts w:ascii="Tahoma" w:hAnsi="Tahoma" w:cs="Tahoma"/>
        </w:rPr>
        <w:t>av-gate</w:t>
      </w:r>
      <w:proofErr w:type="spellEnd"/>
      <w:r>
        <w:rPr>
          <w:rFonts w:ascii="Tahoma" w:hAnsi="Tahoma" w:cs="Tahoma"/>
        </w:rPr>
        <w:t xml:space="preserve"> serverech produktem </w:t>
      </w:r>
      <w:proofErr w:type="spellStart"/>
      <w:r w:rsidR="004D48A1">
        <w:rPr>
          <w:rFonts w:ascii="Tahoma" w:hAnsi="Tahoma" w:cs="Tahoma"/>
        </w:rPr>
        <w:t>Inter</w:t>
      </w:r>
      <w:r>
        <w:rPr>
          <w:rFonts w:ascii="Tahoma" w:hAnsi="Tahoma" w:cs="Tahoma"/>
        </w:rPr>
        <w:t>Scan</w:t>
      </w:r>
      <w:proofErr w:type="spellEnd"/>
      <w:r w:rsidR="004D48A1">
        <w:rPr>
          <w:rFonts w:ascii="Tahoma" w:hAnsi="Tahoma" w:cs="Tahoma"/>
        </w:rPr>
        <w:t xml:space="preserve"> </w:t>
      </w:r>
      <w:proofErr w:type="spellStart"/>
      <w:r w:rsidR="004D48A1" w:rsidRPr="004D48A1">
        <w:rPr>
          <w:rFonts w:ascii="Tahoma" w:hAnsi="Tahoma" w:cs="Tahoma"/>
          <w:color w:val="000000"/>
        </w:rPr>
        <w:t>Messaging</w:t>
      </w:r>
      <w:proofErr w:type="spellEnd"/>
      <w:r w:rsidR="004D48A1" w:rsidRPr="004D48A1">
        <w:rPr>
          <w:rFonts w:ascii="Tahoma" w:hAnsi="Tahoma" w:cs="Tahoma"/>
          <w:color w:val="000000"/>
        </w:rPr>
        <w:t xml:space="preserve"> </w:t>
      </w:r>
      <w:proofErr w:type="spellStart"/>
      <w:r w:rsidR="004D48A1" w:rsidRPr="004D48A1">
        <w:rPr>
          <w:rFonts w:ascii="Tahoma" w:hAnsi="Tahoma" w:cs="Tahoma"/>
          <w:color w:val="000000"/>
        </w:rPr>
        <w:t>Security</w:t>
      </w:r>
      <w:proofErr w:type="spellEnd"/>
      <w:r w:rsidR="004D48A1" w:rsidRPr="004D48A1">
        <w:rPr>
          <w:rFonts w:ascii="Tahoma" w:hAnsi="Tahoma" w:cs="Tahoma"/>
          <w:color w:val="000000"/>
        </w:rPr>
        <w:t xml:space="preserve"> Suite</w:t>
      </w:r>
      <w:r>
        <w:rPr>
          <w:rFonts w:ascii="Tahoma" w:hAnsi="Tahoma" w:cs="Tahoma"/>
        </w:rPr>
        <w:t xml:space="preserve">, </w:t>
      </w:r>
      <w:r w:rsidR="00B7157C">
        <w:rPr>
          <w:rFonts w:ascii="Tahoma" w:hAnsi="Tahoma" w:cs="Tahoma"/>
        </w:rPr>
        <w:t xml:space="preserve">na cílových </w:t>
      </w:r>
      <w:proofErr w:type="spellStart"/>
      <w:r w:rsidR="00B7157C">
        <w:rPr>
          <w:rFonts w:ascii="Tahoma" w:hAnsi="Tahoma" w:cs="Tahoma"/>
        </w:rPr>
        <w:t>exchange</w:t>
      </w:r>
      <w:proofErr w:type="spellEnd"/>
      <w:r w:rsidR="00B7157C">
        <w:rPr>
          <w:rFonts w:ascii="Tahoma" w:hAnsi="Tahoma" w:cs="Tahoma"/>
        </w:rPr>
        <w:t xml:space="preserve"> serverech antivirus implementován není. Současně je zde i modul pro antispamovou kontrolu.</w:t>
      </w:r>
    </w:p>
    <w:p w:rsidR="00E31D90" w:rsidRPr="00E31D90" w:rsidRDefault="00E31D90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Tabulka zakázaných příloh,</w:t>
      </w:r>
      <w:r w:rsidR="00FC7526">
        <w:rPr>
          <w:rFonts w:ascii="Tahoma" w:hAnsi="Tahoma" w:cs="Tahoma"/>
        </w:rPr>
        <w:t xml:space="preserve"> které jsou nastaveny na </w:t>
      </w:r>
      <w:proofErr w:type="spellStart"/>
      <w:r w:rsidR="00FC7526">
        <w:rPr>
          <w:rFonts w:ascii="Tahoma" w:hAnsi="Tahoma" w:cs="Tahoma"/>
        </w:rPr>
        <w:t>av-gate</w:t>
      </w:r>
      <w:proofErr w:type="spellEnd"/>
      <w:r w:rsidR="00FC7526">
        <w:rPr>
          <w:rFonts w:ascii="Tahoma" w:hAnsi="Tahoma" w:cs="Tahoma"/>
        </w:rPr>
        <w:t xml:space="preserve"> serverech a</w:t>
      </w:r>
      <w:r>
        <w:rPr>
          <w:rFonts w:ascii="Tahoma" w:hAnsi="Tahoma" w:cs="Tahoma"/>
        </w:rPr>
        <w:t xml:space="preserve"> uvedena níže, je referenční a koresponduje s nastavením klienta MS Outlook 2003</w:t>
      </w:r>
      <w:r w:rsidR="00FC7526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na systémech</w:t>
      </w:r>
      <w:r w:rsidRPr="00E31D90">
        <w:rPr>
          <w:rFonts w:ascii="Tahoma" w:hAnsi="Tahoma" w:cs="Tahoma"/>
        </w:rPr>
        <w:t xml:space="preserve"> Windows</w:t>
      </w:r>
      <w:r>
        <w:rPr>
          <w:rFonts w:ascii="Tahoma" w:hAnsi="Tahoma" w:cs="Tahoma"/>
        </w:rPr>
        <w:t xml:space="preserve"> </w:t>
      </w:r>
      <w:r w:rsidR="00C36C17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SP</w:t>
      </w:r>
      <w:r w:rsidR="00C36C17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pracovních stanic uživatelů.</w:t>
      </w:r>
    </w:p>
    <w:p w:rsidR="00E31D90" w:rsidRPr="001C54DD" w:rsidRDefault="00E31D90" w:rsidP="00E31D90">
      <w:pPr>
        <w:pStyle w:val="Normal1"/>
        <w:tabs>
          <w:tab w:val="left" w:pos="5925"/>
        </w:tabs>
      </w:pPr>
      <w:r>
        <w:tab/>
      </w:r>
    </w:p>
    <w:tbl>
      <w:tblPr>
        <w:tblW w:w="0" w:type="auto"/>
        <w:tblCellSpacing w:w="7" w:type="dxa"/>
        <w:tblInd w:w="11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1"/>
        <w:gridCol w:w="5514"/>
      </w:tblGrid>
      <w:tr w:rsidR="00E31D90">
        <w:trPr>
          <w:trHeight w:val="315"/>
          <w:tblCellSpacing w:w="7" w:type="dxa"/>
        </w:trPr>
        <w:tc>
          <w:tcPr>
            <w:tcW w:w="0" w:type="auto"/>
            <w:shd w:val="clear" w:color="auto" w:fill="C0C0C0"/>
            <w:vAlign w:val="center"/>
          </w:tcPr>
          <w:p w:rsidR="00E31D90" w:rsidRPr="001C54DD" w:rsidRDefault="00E31D90" w:rsidP="00FF465D">
            <w:pPr>
              <w:spacing w:before="45" w:after="45"/>
              <w:rPr>
                <w:b/>
                <w:bCs/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Přípona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E31D90" w:rsidRPr="001C54DD" w:rsidRDefault="00E31D90" w:rsidP="00FF465D">
            <w:pPr>
              <w:spacing w:before="45" w:after="45"/>
              <w:rPr>
                <w:b/>
                <w:bCs/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Popis souboru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ade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Project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Extension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adp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>Access Project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app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Executable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Application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asp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Active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Server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Page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.bas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BASIC Source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Code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bat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Batch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Processing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.cer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Internet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Security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Certificate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chm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Compiled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HTML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Help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cmd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DOS CP/M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Command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,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Command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Windows NT 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com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Command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cpl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Control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Panel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Extension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crt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Certificate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csh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csh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exe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Executable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fxp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FoxPro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Compiled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Source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hlp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Help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hta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Hypertext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Application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.inf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Information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or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Setup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ins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IIS Internet Communications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Settings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isp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IIS Internet Service Provider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Settings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its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Internet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Document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Set,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Internation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Translation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js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JavaScript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Source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Code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lastRenderedPageBreak/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jse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JScript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Encoded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ksh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UNIX Shell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lnk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mad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Module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maf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>Access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mag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Diagram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.mam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Macro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maq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Query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mar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Report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.mas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Stored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Procedures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.mat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Table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mau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Media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Attachment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Unit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mav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View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maw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Data 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Page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mda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Add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-in (Microsoft), MDA Access 2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Workgroup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mdb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Application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(Microsoft), MDB Access Database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mde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MDE Database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Add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>-in Data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mdw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Workgroup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Information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mdz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Access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Wizard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Template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msc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Microsoft Management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Console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Snap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-in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Control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msi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Installer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msp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Installer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Patch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mst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SDK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Setup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Transform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ops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Office Profile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Settings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pcd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Visual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Test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pif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Program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Information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prf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System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prg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Program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.pst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MS Exchange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Address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Book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, Outlook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Personal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Folder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 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.reg</w:t>
            </w:r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Registration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Information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/Key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W95/98, Registry Data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scf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Explorer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Command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scr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Screen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Saver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sct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Component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,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Foxpro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Screen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shb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Shortcut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into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a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Document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shs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Shell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Scrap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Object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tmp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Temporary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>/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Folder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url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Internet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Location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vb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VBScript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or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Any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VisualBasic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Source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vbe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VBScript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Encoded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vbs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VBScript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,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Visual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Basic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for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Applications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vsmacros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Visual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Studio .NET Binary-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based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Macro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Project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vss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Visio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Stencil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vst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Visio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Template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vsw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Visio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Workspace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(Microsoft)</w:t>
            </w:r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ws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lastRenderedPageBreak/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wsc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Component</w:t>
            </w:r>
            <w:proofErr w:type="spellEnd"/>
          </w:p>
        </w:tc>
      </w:tr>
      <w:tr w:rsidR="00E31D90">
        <w:trPr>
          <w:tblCellSpacing w:w="7" w:type="dxa"/>
        </w:trPr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.</w:t>
            </w:r>
            <w:proofErr w:type="spellStart"/>
            <w:r w:rsidRPr="001C54DD">
              <w:rPr>
                <w:rFonts w:ascii="Verdana" w:hAnsi="Verdana"/>
                <w:b/>
                <w:bCs/>
                <w:sz w:val="15"/>
                <w:szCs w:val="15"/>
              </w:rPr>
              <w:t>wsf</w:t>
            </w:r>
            <w:proofErr w:type="spellEnd"/>
          </w:p>
        </w:tc>
        <w:tc>
          <w:tcPr>
            <w:tcW w:w="0" w:type="auto"/>
            <w:shd w:val="clear" w:color="auto" w:fill="EAEAEA"/>
            <w:vAlign w:val="center"/>
          </w:tcPr>
          <w:p w:rsidR="00E31D90" w:rsidRPr="001C54DD" w:rsidRDefault="00E31D90" w:rsidP="00FF465D">
            <w:pPr>
              <w:spacing w:before="45" w:after="45"/>
              <w:rPr>
                <w:sz w:val="24"/>
                <w:szCs w:val="24"/>
              </w:rPr>
            </w:pPr>
            <w:r w:rsidRPr="001C54DD">
              <w:rPr>
                <w:rFonts w:ascii="Verdana" w:hAnsi="Verdana"/>
                <w:sz w:val="15"/>
                <w:szCs w:val="15"/>
              </w:rPr>
              <w:t xml:space="preserve">Windows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Script</w:t>
            </w:r>
            <w:proofErr w:type="spellEnd"/>
            <w:r w:rsidRPr="001C54DD">
              <w:rPr>
                <w:rFonts w:ascii="Verdana" w:hAnsi="Verdana"/>
                <w:sz w:val="15"/>
                <w:szCs w:val="15"/>
              </w:rPr>
              <w:t xml:space="preserve"> </w:t>
            </w:r>
            <w:proofErr w:type="spellStart"/>
            <w:r w:rsidRPr="001C54DD">
              <w:rPr>
                <w:rFonts w:ascii="Verdana" w:hAnsi="Verdana"/>
                <w:sz w:val="15"/>
                <w:szCs w:val="15"/>
              </w:rPr>
              <w:t>File</w:t>
            </w:r>
            <w:proofErr w:type="spellEnd"/>
          </w:p>
        </w:tc>
      </w:tr>
    </w:tbl>
    <w:p w:rsidR="00B7157C" w:rsidRDefault="00105456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C5BBF" w:rsidRDefault="00105456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elektronické pošty na úrovni pracovní stanice je spuštěna </w:t>
      </w:r>
      <w:proofErr w:type="spellStart"/>
      <w:r w:rsidR="00B7157C">
        <w:rPr>
          <w:rFonts w:ascii="Tahoma" w:hAnsi="Tahoma" w:cs="Tahoma"/>
        </w:rPr>
        <w:t>pluginem</w:t>
      </w:r>
      <w:proofErr w:type="spellEnd"/>
      <w:r w:rsidR="00B7157C">
        <w:rPr>
          <w:rFonts w:ascii="Tahoma" w:hAnsi="Tahoma" w:cs="Tahoma"/>
        </w:rPr>
        <w:t xml:space="preserve"> Microsoft Outlook </w:t>
      </w:r>
      <w:proofErr w:type="spellStart"/>
      <w:r w:rsidR="00B7157C">
        <w:rPr>
          <w:rFonts w:ascii="Tahoma" w:hAnsi="Tahoma" w:cs="Tahoma"/>
        </w:rPr>
        <w:t>AutoProtect</w:t>
      </w:r>
      <w:proofErr w:type="spellEnd"/>
      <w:r w:rsidR="00B7157C">
        <w:rPr>
          <w:rFonts w:ascii="Tahoma" w:hAnsi="Tahoma" w:cs="Tahoma"/>
        </w:rPr>
        <w:t xml:space="preserve">. Pokud má klient konfigurován </w:t>
      </w:r>
      <w:proofErr w:type="spellStart"/>
      <w:r w:rsidR="00B7157C">
        <w:rPr>
          <w:rFonts w:ascii="Tahoma" w:hAnsi="Tahoma" w:cs="Tahoma"/>
        </w:rPr>
        <w:t>outlook</w:t>
      </w:r>
      <w:proofErr w:type="spellEnd"/>
      <w:r w:rsidR="00B7157C">
        <w:rPr>
          <w:rFonts w:ascii="Tahoma" w:hAnsi="Tahoma" w:cs="Tahoma"/>
        </w:rPr>
        <w:t xml:space="preserve"> pro příjem POP3/IMAP a odchozí poštu SMTP, je používána komponenta Internet Email </w:t>
      </w:r>
      <w:proofErr w:type="spellStart"/>
      <w:r w:rsidR="00B7157C">
        <w:rPr>
          <w:rFonts w:ascii="Tahoma" w:hAnsi="Tahoma" w:cs="Tahoma"/>
        </w:rPr>
        <w:t>AutoProtect</w:t>
      </w:r>
      <w:proofErr w:type="spellEnd"/>
    </w:p>
    <w:p w:rsidR="00DE677F" w:rsidRDefault="00214F65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DE677F">
        <w:rPr>
          <w:rFonts w:ascii="Tahoma" w:hAnsi="Tahoma" w:cs="Tahoma"/>
        </w:rPr>
        <w:t xml:space="preserve">šechny zavirované elektronické zprávy </w:t>
      </w:r>
      <w:r>
        <w:rPr>
          <w:rFonts w:ascii="Tahoma" w:hAnsi="Tahoma" w:cs="Tahoma"/>
        </w:rPr>
        <w:t xml:space="preserve">jsou </w:t>
      </w:r>
      <w:r w:rsidR="00DE677F">
        <w:rPr>
          <w:rFonts w:ascii="Tahoma" w:hAnsi="Tahoma" w:cs="Tahoma"/>
        </w:rPr>
        <w:t>mazány, bez upozornění odesilateli i příjemci, mj. s ohledem na fakt, že při virových epidem</w:t>
      </w:r>
      <w:r w:rsidR="005C0966">
        <w:rPr>
          <w:rFonts w:ascii="Tahoma" w:hAnsi="Tahoma" w:cs="Tahoma"/>
        </w:rPr>
        <w:t>iích by notifikace vyvolaly</w:t>
      </w:r>
      <w:r w:rsidR="00DE677F">
        <w:rPr>
          <w:rFonts w:ascii="Tahoma" w:hAnsi="Tahoma" w:cs="Tahoma"/>
        </w:rPr>
        <w:t>, tzv.</w:t>
      </w:r>
      <w:r>
        <w:rPr>
          <w:rFonts w:ascii="Tahoma" w:hAnsi="Tahoma" w:cs="Tahoma"/>
        </w:rPr>
        <w:t xml:space="preserve"> nekonečný zpětný efekt, tato politika je</w:t>
      </w:r>
      <w:r w:rsidR="00DE677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nastavena</w:t>
      </w:r>
      <w:r w:rsidR="00EC016A">
        <w:rPr>
          <w:rFonts w:ascii="Tahoma" w:hAnsi="Tahoma" w:cs="Tahoma"/>
        </w:rPr>
        <w:t xml:space="preserve"> </w:t>
      </w:r>
      <w:r w:rsidR="00DE677F">
        <w:rPr>
          <w:rFonts w:ascii="Tahoma" w:hAnsi="Tahoma" w:cs="Tahoma"/>
        </w:rPr>
        <w:t xml:space="preserve">s ohledem </w:t>
      </w:r>
      <w:r w:rsidR="00EC016A">
        <w:rPr>
          <w:rFonts w:ascii="Tahoma" w:hAnsi="Tahoma" w:cs="Tahoma"/>
        </w:rPr>
        <w:t xml:space="preserve">na </w:t>
      </w:r>
      <w:r>
        <w:rPr>
          <w:rFonts w:ascii="Tahoma" w:hAnsi="Tahoma" w:cs="Tahoma"/>
        </w:rPr>
        <w:t>objem přenáše</w:t>
      </w:r>
      <w:r w:rsidR="00EC016A">
        <w:rPr>
          <w:rFonts w:ascii="Tahoma" w:hAnsi="Tahoma" w:cs="Tahoma"/>
        </w:rPr>
        <w:t>ných dat</w:t>
      </w:r>
      <w:r>
        <w:rPr>
          <w:rFonts w:ascii="Tahoma" w:hAnsi="Tahoma" w:cs="Tahoma"/>
        </w:rPr>
        <w:t xml:space="preserve"> elektronické poš</w:t>
      </w:r>
      <w:r w:rsidR="00BE786C">
        <w:rPr>
          <w:rFonts w:ascii="Tahoma" w:hAnsi="Tahoma" w:cs="Tahoma"/>
        </w:rPr>
        <w:t>ty v rámci organizace</w:t>
      </w:r>
      <w:r>
        <w:rPr>
          <w:rFonts w:ascii="Tahoma" w:hAnsi="Tahoma" w:cs="Tahoma"/>
        </w:rPr>
        <w:t>.</w:t>
      </w:r>
    </w:p>
    <w:p w:rsidR="00BE786C" w:rsidRDefault="00BE786C" w:rsidP="00A9425F">
      <w:pPr>
        <w:pStyle w:val="Normal1"/>
        <w:jc w:val="both"/>
        <w:rPr>
          <w:rFonts w:ascii="Tahoma" w:hAnsi="Tahoma" w:cs="Tahoma"/>
        </w:rPr>
      </w:pPr>
    </w:p>
    <w:p w:rsidR="00BE786C" w:rsidRDefault="00BE786C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Nastavení na IMMS </w:t>
      </w:r>
      <w:proofErr w:type="spellStart"/>
      <w:r>
        <w:rPr>
          <w:rFonts w:ascii="Tahoma" w:hAnsi="Tahoma" w:cs="Tahoma"/>
        </w:rPr>
        <w:t>trendmicro</w:t>
      </w:r>
      <w:proofErr w:type="spellEnd"/>
      <w:r>
        <w:rPr>
          <w:rFonts w:ascii="Tahoma" w:hAnsi="Tahoma" w:cs="Tahoma"/>
        </w:rPr>
        <w:t xml:space="preserve"> je následující:</w:t>
      </w:r>
    </w:p>
    <w:p w:rsidR="00BE786C" w:rsidRDefault="00BE786C" w:rsidP="00A9425F">
      <w:pPr>
        <w:pStyle w:val="Normal1"/>
        <w:jc w:val="both"/>
        <w:rPr>
          <w:rFonts w:ascii="Tahoma" w:hAnsi="Tahoma" w:cs="Tahoma"/>
        </w:rPr>
      </w:pPr>
    </w:p>
    <w:p w:rsidR="00BE786C" w:rsidRDefault="00BE786C" w:rsidP="00A9425F">
      <w:pPr>
        <w:pStyle w:val="Normal1"/>
        <w:jc w:val="both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F4CFB2E" wp14:editId="374CE802">
            <wp:extent cx="3937379" cy="3910775"/>
            <wp:effectExtent l="0" t="0" r="6350" b="0"/>
            <wp:docPr id="2" name="Picture 2" descr="cid:F51290E2-9B6C-4807-9938-9019E41B69DE@sd-st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FE14B2-2760-4B9E-9A71-F1772F5A49DE" descr="cid:F51290E2-9B6C-4807-9938-9019E41B69DE@sd-stc.cz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91" cy="390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86C" w:rsidRDefault="00BE786C" w:rsidP="00A9425F">
      <w:pPr>
        <w:pStyle w:val="Normal1"/>
        <w:jc w:val="both"/>
        <w:rPr>
          <w:rFonts w:ascii="Tahoma" w:hAnsi="Tahoma" w:cs="Tahoma"/>
        </w:rPr>
      </w:pPr>
    </w:p>
    <w:p w:rsidR="00BE786C" w:rsidRPr="00A9425F" w:rsidRDefault="00BE786C" w:rsidP="00A9425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 důvodu ochrany kapacit linek a úložišť bylo nastaveno i omezení pro multimediální přílohy - </w:t>
      </w:r>
      <w:r w:rsidRPr="00A9425F">
        <w:rPr>
          <w:rFonts w:ascii="Tahoma" w:hAnsi="Tahoma" w:cs="Tahoma"/>
        </w:rPr>
        <w:t>Pokud e-mail obsahuje MP3, MPEG a AVI větší než 5MB, zpráva jde do karantény.</w:t>
      </w:r>
    </w:p>
    <w:p w:rsidR="0062651A" w:rsidRPr="003F4D45" w:rsidRDefault="003F4D45" w:rsidP="0062651A">
      <w:pPr>
        <w:pStyle w:val="Nadpis1"/>
        <w:ind w:left="993" w:hanging="993"/>
        <w:rPr>
          <w:rFonts w:ascii="Tahoma" w:hAnsi="Tahoma" w:cs="Tahoma"/>
          <w:szCs w:val="24"/>
        </w:rPr>
      </w:pPr>
      <w:bookmarkStart w:id="15" w:name="_Toc138699577"/>
      <w:bookmarkStart w:id="16" w:name="_Toc442180945"/>
      <w:r w:rsidRPr="003F4D45">
        <w:rPr>
          <w:rFonts w:ascii="Tahoma" w:hAnsi="Tahoma" w:cs="Tahoma"/>
          <w:szCs w:val="24"/>
        </w:rPr>
        <w:t>Antivirová ochrana souborového systému</w:t>
      </w:r>
      <w:bookmarkEnd w:id="15"/>
      <w:bookmarkEnd w:id="16"/>
    </w:p>
    <w:p w:rsidR="00451CFA" w:rsidRDefault="00451CFA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3F4D45">
        <w:rPr>
          <w:rFonts w:ascii="Tahoma" w:hAnsi="Tahoma" w:cs="Tahoma"/>
        </w:rPr>
        <w:t xml:space="preserve">Antivirová ochrana souborového systému je realizována </w:t>
      </w:r>
      <w:r w:rsidR="006772E5">
        <w:rPr>
          <w:rFonts w:ascii="Tahoma" w:hAnsi="Tahoma" w:cs="Tahoma"/>
        </w:rPr>
        <w:t xml:space="preserve">klientem </w:t>
      </w:r>
      <w:r w:rsidR="00A567BC">
        <w:rPr>
          <w:rFonts w:ascii="Tahoma" w:hAnsi="Tahoma" w:cs="Tahoma"/>
        </w:rPr>
        <w:t xml:space="preserve">Symantec </w:t>
      </w:r>
      <w:r w:rsidR="003F4D45" w:rsidRPr="009263FB">
        <w:rPr>
          <w:rFonts w:ascii="Tahoma" w:hAnsi="Tahoma" w:cs="Tahoma"/>
        </w:rPr>
        <w:t>Antivirus</w:t>
      </w:r>
      <w:r w:rsidR="009F47D8">
        <w:rPr>
          <w:rFonts w:ascii="Tahoma" w:hAnsi="Tahoma" w:cs="Tahoma"/>
        </w:rPr>
        <w:t xml:space="preserve"> </w:t>
      </w:r>
      <w:proofErr w:type="spellStart"/>
      <w:r w:rsidR="00C36C17">
        <w:rPr>
          <w:rFonts w:ascii="Tahoma" w:hAnsi="Tahoma" w:cs="Tahoma"/>
        </w:rPr>
        <w:t>Endpoint</w:t>
      </w:r>
      <w:proofErr w:type="spellEnd"/>
      <w:r w:rsidR="00C36C17">
        <w:rPr>
          <w:rFonts w:ascii="Tahoma" w:hAnsi="Tahoma" w:cs="Tahoma"/>
        </w:rPr>
        <w:t xml:space="preserve"> </w:t>
      </w:r>
      <w:proofErr w:type="spellStart"/>
      <w:r w:rsidR="00C36C17">
        <w:rPr>
          <w:rFonts w:ascii="Tahoma" w:hAnsi="Tahoma" w:cs="Tahoma"/>
        </w:rPr>
        <w:t>Protection</w:t>
      </w:r>
      <w:proofErr w:type="spellEnd"/>
      <w:r w:rsidR="009F47D8">
        <w:rPr>
          <w:rFonts w:ascii="Tahoma" w:hAnsi="Tahoma" w:cs="Tahoma"/>
        </w:rPr>
        <w:t xml:space="preserve"> </w:t>
      </w:r>
      <w:r w:rsidR="003F4D45" w:rsidRPr="009263FB">
        <w:rPr>
          <w:rFonts w:ascii="Tahoma" w:hAnsi="Tahoma" w:cs="Tahoma"/>
        </w:rPr>
        <w:t>1</w:t>
      </w:r>
      <w:r w:rsidR="00C36C17">
        <w:rPr>
          <w:rFonts w:ascii="Tahoma" w:hAnsi="Tahoma" w:cs="Tahoma"/>
        </w:rPr>
        <w:t>2</w:t>
      </w:r>
      <w:r w:rsidR="00166CFA">
        <w:rPr>
          <w:rFonts w:ascii="Tahoma" w:hAnsi="Tahoma" w:cs="Tahoma"/>
        </w:rPr>
        <w:t>.1.5</w:t>
      </w:r>
      <w:r w:rsidR="006772E5">
        <w:rPr>
          <w:rFonts w:ascii="Tahoma" w:hAnsi="Tahoma" w:cs="Tahoma"/>
        </w:rPr>
        <w:t xml:space="preserve"> (SEP)</w:t>
      </w:r>
      <w:r w:rsidR="003F4D45">
        <w:rPr>
          <w:rFonts w:ascii="Tahoma" w:hAnsi="Tahoma" w:cs="Tahoma"/>
        </w:rPr>
        <w:t>.</w:t>
      </w:r>
      <w:r w:rsidR="006772E5">
        <w:rPr>
          <w:rFonts w:ascii="Tahoma" w:hAnsi="Tahoma" w:cs="Tahoma"/>
        </w:rPr>
        <w:t xml:space="preserve"> </w:t>
      </w:r>
      <w:r w:rsidR="007963E4" w:rsidRPr="007963E4">
        <w:rPr>
          <w:rFonts w:ascii="Tahoma" w:hAnsi="Tahoma" w:cs="Tahoma"/>
        </w:rPr>
        <w:t xml:space="preserve">Na každé vzdálené lokalitě </w:t>
      </w:r>
      <w:r w:rsidR="00BE64FE">
        <w:rPr>
          <w:rFonts w:ascii="Tahoma" w:hAnsi="Tahoma" w:cs="Tahoma"/>
        </w:rPr>
        <w:t xml:space="preserve">má </w:t>
      </w:r>
      <w:r w:rsidR="007963E4" w:rsidRPr="007963E4">
        <w:rPr>
          <w:rFonts w:ascii="Tahoma" w:hAnsi="Tahoma" w:cs="Tahoma"/>
        </w:rPr>
        <w:t xml:space="preserve"> jeden SEP klient</w:t>
      </w:r>
      <w:r w:rsidR="00DD2C6F">
        <w:rPr>
          <w:rFonts w:ascii="Tahoma" w:hAnsi="Tahoma" w:cs="Tahoma"/>
        </w:rPr>
        <w:t xml:space="preserve"> na </w:t>
      </w:r>
      <w:r>
        <w:rPr>
          <w:rFonts w:ascii="Tahoma" w:hAnsi="Tahoma" w:cs="Tahoma"/>
        </w:rPr>
        <w:t xml:space="preserve">serveru </w:t>
      </w:r>
      <w:r w:rsidR="00DD2C6F">
        <w:rPr>
          <w:rFonts w:ascii="Tahoma" w:hAnsi="Tahoma" w:cs="Tahoma"/>
        </w:rPr>
        <w:t>SIzz06</w:t>
      </w:r>
      <w:r w:rsidR="007963E4" w:rsidRPr="007963E4">
        <w:rPr>
          <w:rFonts w:ascii="Tahoma" w:hAnsi="Tahoma" w:cs="Tahoma"/>
        </w:rPr>
        <w:t xml:space="preserve"> funkci GUP, která zajištuje lokální aktualizace pro klienty v rámci lokality a tím šetří přenosové pásmo při šíření aktualizací</w:t>
      </w:r>
      <w:r>
        <w:rPr>
          <w:rFonts w:ascii="Tahoma" w:hAnsi="Tahoma" w:cs="Tahoma"/>
        </w:rPr>
        <w:t>.</w:t>
      </w:r>
      <w:r w:rsidR="00C85010">
        <w:rPr>
          <w:rFonts w:ascii="Tahoma" w:hAnsi="Tahoma" w:cs="Tahoma"/>
        </w:rPr>
        <w:t xml:space="preserve"> </w:t>
      </w:r>
      <w:r w:rsidR="00036C0A">
        <w:rPr>
          <w:rFonts w:ascii="Tahoma" w:hAnsi="Tahoma" w:cs="Tahoma"/>
        </w:rPr>
        <w:t>Systém antivirové ochrany je instalován na všech infrastrukturních serverech, pracovních stanicích a noteboocích</w:t>
      </w:r>
      <w:r w:rsidR="004F2B59">
        <w:rPr>
          <w:rFonts w:ascii="Tahoma" w:hAnsi="Tahoma" w:cs="Tahoma"/>
        </w:rPr>
        <w:t xml:space="preserve"> lokalit a ústředí</w:t>
      </w:r>
      <w:r w:rsidR="00036C0A">
        <w:rPr>
          <w:rFonts w:ascii="Tahoma" w:hAnsi="Tahoma" w:cs="Tahoma"/>
        </w:rPr>
        <w:t>.</w:t>
      </w:r>
      <w:r w:rsidR="007970EC">
        <w:rPr>
          <w:rFonts w:ascii="Tahoma" w:hAnsi="Tahoma" w:cs="Tahoma"/>
        </w:rPr>
        <w:t xml:space="preserve"> </w:t>
      </w:r>
    </w:p>
    <w:p w:rsidR="00451CFA" w:rsidRDefault="00451CFA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7963E4" w:rsidRPr="007963E4">
        <w:rPr>
          <w:rFonts w:ascii="Tahoma" w:hAnsi="Tahoma" w:cs="Tahoma"/>
        </w:rPr>
        <w:t xml:space="preserve">Systém </w:t>
      </w:r>
      <w:r w:rsidR="006772E5">
        <w:rPr>
          <w:rFonts w:ascii="Tahoma" w:hAnsi="Tahoma" w:cs="Tahoma"/>
        </w:rPr>
        <w:t xml:space="preserve">je </w:t>
      </w:r>
      <w:r w:rsidR="007963E4" w:rsidRPr="007963E4">
        <w:rPr>
          <w:rFonts w:ascii="Tahoma" w:hAnsi="Tahoma" w:cs="Tahoma"/>
        </w:rPr>
        <w:t xml:space="preserve">centrálně řízen a vyrozumíván pomocí SEP </w:t>
      </w:r>
      <w:proofErr w:type="spellStart"/>
      <w:r w:rsidR="007963E4" w:rsidRPr="007963E4">
        <w:rPr>
          <w:rFonts w:ascii="Tahoma" w:hAnsi="Tahoma" w:cs="Tahoma"/>
        </w:rPr>
        <w:t>Manager</w:t>
      </w:r>
      <w:r w:rsidR="007963E4">
        <w:rPr>
          <w:rFonts w:ascii="Tahoma" w:hAnsi="Tahoma" w:cs="Tahoma"/>
        </w:rPr>
        <w:t>u</w:t>
      </w:r>
      <w:proofErr w:type="spellEnd"/>
      <w:r w:rsidR="004F2B59">
        <w:rPr>
          <w:rFonts w:ascii="Tahoma" w:hAnsi="Tahoma" w:cs="Tahoma"/>
        </w:rPr>
        <w:t xml:space="preserve"> instalov</w:t>
      </w:r>
      <w:r w:rsidR="00BE64FE">
        <w:rPr>
          <w:rFonts w:ascii="Tahoma" w:hAnsi="Tahoma" w:cs="Tahoma"/>
        </w:rPr>
        <w:t>aném</w:t>
      </w:r>
      <w:r w:rsidR="004F2B59">
        <w:rPr>
          <w:rFonts w:ascii="Tahoma" w:hAnsi="Tahoma" w:cs="Tahoma"/>
        </w:rPr>
        <w:t xml:space="preserve"> na virtuálním serveru ústředí</w:t>
      </w:r>
      <w:r w:rsidR="007963E4" w:rsidRPr="007963E4">
        <w:rPr>
          <w:rFonts w:ascii="Tahoma" w:hAnsi="Tahoma" w:cs="Tahoma"/>
        </w:rPr>
        <w:t xml:space="preserve">. SEP Manager </w:t>
      </w:r>
      <w:r w:rsidR="007963E4">
        <w:rPr>
          <w:rFonts w:ascii="Tahoma" w:hAnsi="Tahoma" w:cs="Tahoma"/>
        </w:rPr>
        <w:t xml:space="preserve">má </w:t>
      </w:r>
      <w:r w:rsidR="007963E4" w:rsidRPr="007963E4">
        <w:rPr>
          <w:rFonts w:ascii="Tahoma" w:hAnsi="Tahoma" w:cs="Tahoma"/>
        </w:rPr>
        <w:t>instalovanou databázi MS SQL na sdíleném SQL serveru.</w:t>
      </w:r>
      <w:r w:rsidR="007970EC">
        <w:rPr>
          <w:rFonts w:ascii="Tahoma" w:hAnsi="Tahoma" w:cs="Tahoma"/>
        </w:rPr>
        <w:t xml:space="preserve"> </w:t>
      </w:r>
      <w:r w:rsidR="007963E4">
        <w:rPr>
          <w:rFonts w:ascii="Tahoma" w:hAnsi="Tahoma" w:cs="Tahoma"/>
        </w:rPr>
        <w:t xml:space="preserve">Na centrálním SEP </w:t>
      </w:r>
      <w:proofErr w:type="spellStart"/>
      <w:r w:rsidR="007963E4">
        <w:rPr>
          <w:rFonts w:ascii="Tahoma" w:hAnsi="Tahoma" w:cs="Tahoma"/>
        </w:rPr>
        <w:t>Manageru</w:t>
      </w:r>
      <w:proofErr w:type="spellEnd"/>
      <w:r w:rsidR="007963E4">
        <w:rPr>
          <w:rFonts w:ascii="Tahoma" w:hAnsi="Tahoma" w:cs="Tahoma"/>
        </w:rPr>
        <w:t xml:space="preserve"> </w:t>
      </w:r>
      <w:r w:rsidR="00DD2C6F">
        <w:rPr>
          <w:rFonts w:ascii="Tahoma" w:hAnsi="Tahoma" w:cs="Tahoma"/>
        </w:rPr>
        <w:t>je</w:t>
      </w:r>
      <w:r>
        <w:rPr>
          <w:rFonts w:ascii="Tahoma" w:hAnsi="Tahoma" w:cs="Tahoma"/>
        </w:rPr>
        <w:t xml:space="preserve"> vytvořena </w:t>
      </w:r>
      <w:r w:rsidR="00DD2C6F">
        <w:rPr>
          <w:rFonts w:ascii="Tahoma" w:hAnsi="Tahoma" w:cs="Tahoma"/>
        </w:rPr>
        <w:t>strukt</w:t>
      </w:r>
      <w:r w:rsidR="0075476D">
        <w:rPr>
          <w:rFonts w:ascii="Tahoma" w:hAnsi="Tahoma" w:cs="Tahoma"/>
        </w:rPr>
        <w:t>u</w:t>
      </w:r>
      <w:r w:rsidR="00DD2C6F">
        <w:rPr>
          <w:rFonts w:ascii="Tahoma" w:hAnsi="Tahoma" w:cs="Tahoma"/>
        </w:rPr>
        <w:t>r</w:t>
      </w:r>
      <w:r w:rsidR="00DD2C6F" w:rsidRPr="00DD2C6F">
        <w:rPr>
          <w:rFonts w:ascii="Tahoma" w:hAnsi="Tahoma" w:cs="Tahoma"/>
        </w:rPr>
        <w:t xml:space="preserve">a kontejnerů </w:t>
      </w:r>
      <w:r>
        <w:rPr>
          <w:rFonts w:ascii="Tahoma" w:hAnsi="Tahoma" w:cs="Tahoma"/>
        </w:rPr>
        <w:t xml:space="preserve">a </w:t>
      </w:r>
      <w:r w:rsidR="00DD2C6F" w:rsidRPr="00DD2C6F">
        <w:rPr>
          <w:rFonts w:ascii="Tahoma" w:hAnsi="Tahoma" w:cs="Tahoma"/>
        </w:rPr>
        <w:t xml:space="preserve">rozdělena podle okresů, které se dále dělí na </w:t>
      </w:r>
      <w:r w:rsidR="0075476D">
        <w:rPr>
          <w:rFonts w:ascii="Tahoma" w:hAnsi="Tahoma" w:cs="Tahoma"/>
        </w:rPr>
        <w:t xml:space="preserve">skupiny </w:t>
      </w:r>
      <w:r w:rsidR="00DD2C6F" w:rsidRPr="00DD2C6F">
        <w:rPr>
          <w:rFonts w:ascii="Tahoma" w:hAnsi="Tahoma" w:cs="Tahoma"/>
        </w:rPr>
        <w:t>notebooky, servery a stanice</w:t>
      </w:r>
      <w:r w:rsidR="00BD6DF7">
        <w:rPr>
          <w:rFonts w:ascii="Tahoma" w:hAnsi="Tahoma" w:cs="Tahoma"/>
        </w:rPr>
        <w:t>;</w:t>
      </w:r>
      <w:r w:rsidR="007970EC">
        <w:rPr>
          <w:rFonts w:ascii="Tahoma" w:hAnsi="Tahoma" w:cs="Tahoma"/>
        </w:rPr>
        <w:t xml:space="preserve"> do kterých jsou zmiňované typy počítačů zařazovány s ohledem na jejich funkcionalitu.</w:t>
      </w:r>
      <w:r w:rsidR="006772E5">
        <w:rPr>
          <w:rFonts w:ascii="Tahoma" w:hAnsi="Tahoma" w:cs="Tahoma"/>
        </w:rPr>
        <w:t xml:space="preserve"> Na tyto skupiny </w:t>
      </w:r>
      <w:r w:rsidR="00DD2C6F">
        <w:rPr>
          <w:rFonts w:ascii="Tahoma" w:hAnsi="Tahoma" w:cs="Tahoma"/>
        </w:rPr>
        <w:t xml:space="preserve">(notebooky, stanice </w:t>
      </w:r>
      <w:r w:rsidR="00DD2C6F">
        <w:rPr>
          <w:rFonts w:ascii="Tahoma" w:hAnsi="Tahoma" w:cs="Tahoma"/>
        </w:rPr>
        <w:lastRenderedPageBreak/>
        <w:t xml:space="preserve">a servery) </w:t>
      </w:r>
      <w:r w:rsidR="006772E5">
        <w:rPr>
          <w:rFonts w:ascii="Tahoma" w:hAnsi="Tahoma" w:cs="Tahoma"/>
        </w:rPr>
        <w:t>jsou aplikovány jednotlivé politiky AVO</w:t>
      </w:r>
      <w:r w:rsidR="00DD2C6F">
        <w:rPr>
          <w:rFonts w:ascii="Tahoma" w:hAnsi="Tahoma" w:cs="Tahoma"/>
        </w:rPr>
        <w:t xml:space="preserve"> </w:t>
      </w:r>
      <w:r w:rsidR="0075476D">
        <w:rPr>
          <w:rFonts w:ascii="Tahoma" w:hAnsi="Tahoma" w:cs="Tahoma"/>
        </w:rPr>
        <w:t>pro řízení a chování klientů SEP</w:t>
      </w:r>
      <w:r w:rsidR="006772E5">
        <w:rPr>
          <w:rFonts w:ascii="Tahoma" w:hAnsi="Tahoma" w:cs="Tahoma"/>
        </w:rPr>
        <w:t>.</w:t>
      </w:r>
      <w:r w:rsidR="00D9520D">
        <w:rPr>
          <w:rFonts w:ascii="Tahoma" w:hAnsi="Tahoma" w:cs="Tahoma"/>
        </w:rPr>
        <w:t xml:space="preserve"> </w:t>
      </w:r>
      <w:r w:rsidR="00DD2C6F">
        <w:rPr>
          <w:rFonts w:ascii="Tahoma" w:hAnsi="Tahoma" w:cs="Tahoma"/>
        </w:rPr>
        <w:t>Z</w:t>
      </w:r>
      <w:r w:rsidR="00D9520D">
        <w:rPr>
          <w:rFonts w:ascii="Tahoma" w:hAnsi="Tahoma" w:cs="Tahoma"/>
        </w:rPr>
        <w:t>ařazení jednotlivých typů počítačů do přednastavených skupin</w:t>
      </w:r>
      <w:r>
        <w:rPr>
          <w:rFonts w:ascii="Tahoma" w:hAnsi="Tahoma" w:cs="Tahoma"/>
        </w:rPr>
        <w:t xml:space="preserve"> a kontrola klientů</w:t>
      </w:r>
      <w:r w:rsidR="00D9520D">
        <w:rPr>
          <w:rFonts w:ascii="Tahoma" w:hAnsi="Tahoma" w:cs="Tahoma"/>
        </w:rPr>
        <w:t>, je v kom</w:t>
      </w:r>
      <w:r w:rsidR="005A40B2">
        <w:rPr>
          <w:rFonts w:ascii="Tahoma" w:hAnsi="Tahoma" w:cs="Tahoma"/>
        </w:rPr>
        <w:t>petenci správce dané lokality.</w:t>
      </w:r>
      <w:r w:rsidR="00D9520D">
        <w:rPr>
          <w:rFonts w:ascii="Tahoma" w:hAnsi="Tahoma" w:cs="Tahoma"/>
        </w:rPr>
        <w:t xml:space="preserve"> </w:t>
      </w:r>
      <w:r w:rsidR="00A007C9">
        <w:rPr>
          <w:rFonts w:ascii="Tahoma" w:hAnsi="Tahoma" w:cs="Tahoma"/>
        </w:rPr>
        <w:t xml:space="preserve"> Do kontroly souborů jsou zahrnuty všechny lokáln</w:t>
      </w:r>
      <w:r w:rsidR="00DD2C6F">
        <w:rPr>
          <w:rFonts w:ascii="Tahoma" w:hAnsi="Tahoma" w:cs="Tahoma"/>
        </w:rPr>
        <w:t>í</w:t>
      </w:r>
      <w:r w:rsidR="00A007C9">
        <w:rPr>
          <w:rFonts w:ascii="Tahoma" w:hAnsi="Tahoma" w:cs="Tahoma"/>
        </w:rPr>
        <w:t xml:space="preserve"> disky a periferní zařízení. Toto nastavení platí pro pracovní stanice, notebooky a </w:t>
      </w:r>
      <w:r w:rsidR="005A40B2">
        <w:rPr>
          <w:rFonts w:ascii="Tahoma" w:hAnsi="Tahoma" w:cs="Tahoma"/>
        </w:rPr>
        <w:t>servery</w:t>
      </w:r>
      <w:r w:rsidR="00A007C9">
        <w:rPr>
          <w:rFonts w:ascii="Tahoma" w:hAnsi="Tahoma" w:cs="Tahoma"/>
        </w:rPr>
        <w:t xml:space="preserve"> v</w:t>
      </w:r>
      <w:r w:rsidR="006772E5">
        <w:rPr>
          <w:rFonts w:ascii="Tahoma" w:hAnsi="Tahoma" w:cs="Tahoma"/>
        </w:rPr>
        <w:t> </w:t>
      </w:r>
      <w:r w:rsidR="00A007C9">
        <w:rPr>
          <w:rFonts w:ascii="Tahoma" w:hAnsi="Tahoma" w:cs="Tahoma"/>
        </w:rPr>
        <w:t>lokalitách</w:t>
      </w:r>
      <w:r w:rsidR="006772E5">
        <w:rPr>
          <w:rFonts w:ascii="Tahoma" w:hAnsi="Tahoma" w:cs="Tahoma"/>
        </w:rPr>
        <w:t xml:space="preserve"> a ústředí</w:t>
      </w:r>
      <w:r w:rsidR="00A007C9">
        <w:rPr>
          <w:rFonts w:ascii="Tahoma" w:hAnsi="Tahoma" w:cs="Tahoma"/>
        </w:rPr>
        <w:t>.</w:t>
      </w:r>
      <w:r w:rsidR="00656EDC">
        <w:rPr>
          <w:rFonts w:ascii="Tahoma" w:hAnsi="Tahoma" w:cs="Tahoma"/>
        </w:rPr>
        <w:t xml:space="preserve"> </w:t>
      </w:r>
    </w:p>
    <w:p w:rsidR="00D83E32" w:rsidRDefault="00451CFA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56EDC">
        <w:rPr>
          <w:rFonts w:ascii="Tahoma" w:hAnsi="Tahoma" w:cs="Tahoma"/>
        </w:rPr>
        <w:t xml:space="preserve">Specifický režim </w:t>
      </w:r>
      <w:r w:rsidR="00A007C9">
        <w:rPr>
          <w:rFonts w:ascii="Tahoma" w:hAnsi="Tahoma" w:cs="Tahoma"/>
        </w:rPr>
        <w:t>kontroly dat v reálném čase i pomocí naplá</w:t>
      </w:r>
      <w:r w:rsidR="00BD6DF7">
        <w:rPr>
          <w:rFonts w:ascii="Tahoma" w:hAnsi="Tahoma" w:cs="Tahoma"/>
        </w:rPr>
        <w:t>nované úlohy je přiřazen skupinám</w:t>
      </w:r>
      <w:r w:rsidR="00A007C9">
        <w:rPr>
          <w:rFonts w:ascii="Tahoma" w:hAnsi="Tahoma" w:cs="Tahoma"/>
        </w:rPr>
        <w:t xml:space="preserve"> Servery</w:t>
      </w:r>
      <w:r w:rsidR="00BD6DF7">
        <w:rPr>
          <w:rFonts w:ascii="Tahoma" w:hAnsi="Tahoma" w:cs="Tahoma"/>
        </w:rPr>
        <w:t>, na které</w:t>
      </w:r>
      <w:r w:rsidR="00A007C9">
        <w:rPr>
          <w:rFonts w:ascii="Tahoma" w:hAnsi="Tahoma" w:cs="Tahoma"/>
        </w:rPr>
        <w:t xml:space="preserve"> jsou aplikována pravidla beroucí v potaz </w:t>
      </w:r>
      <w:r w:rsidR="00D83E32">
        <w:rPr>
          <w:rFonts w:ascii="Tahoma" w:hAnsi="Tahoma" w:cs="Tahoma"/>
        </w:rPr>
        <w:t>fakt, že se může jednat</w:t>
      </w:r>
      <w:r w:rsidR="00A007C9">
        <w:rPr>
          <w:rFonts w:ascii="Tahoma" w:hAnsi="Tahoma" w:cs="Tahoma"/>
        </w:rPr>
        <w:t xml:space="preserve"> o server obsahující databáze, takže v obou režimech kontroly</w:t>
      </w:r>
      <w:r w:rsidR="00D83E32">
        <w:rPr>
          <w:rFonts w:ascii="Tahoma" w:hAnsi="Tahoma" w:cs="Tahoma"/>
        </w:rPr>
        <w:t xml:space="preserve"> jsou vyjmuty z kontroly adresáře obsahující databáze</w:t>
      </w:r>
      <w:r w:rsidR="00395A41">
        <w:rPr>
          <w:rFonts w:ascii="Tahoma" w:hAnsi="Tahoma" w:cs="Tahoma"/>
        </w:rPr>
        <w:t>, resp. soubory nutné k </w:t>
      </w:r>
      <w:r w:rsidR="004467C9">
        <w:rPr>
          <w:rFonts w:ascii="Tahoma" w:hAnsi="Tahoma" w:cs="Tahoma"/>
        </w:rPr>
        <w:t>provozu aplikace MS Exchange 201</w:t>
      </w:r>
      <w:r w:rsidR="00395A41">
        <w:rPr>
          <w:rFonts w:ascii="Tahoma" w:hAnsi="Tahoma" w:cs="Tahoma"/>
        </w:rPr>
        <w:t>3</w:t>
      </w:r>
      <w:r w:rsidR="00D83E32">
        <w:rPr>
          <w:rFonts w:ascii="Tahoma" w:hAnsi="Tahoma" w:cs="Tahoma"/>
        </w:rPr>
        <w:t xml:space="preserve"> a vynechána kontrola souborů s konc</w:t>
      </w:r>
      <w:r w:rsidR="00DD2C6F">
        <w:rPr>
          <w:rFonts w:ascii="Tahoma" w:hAnsi="Tahoma" w:cs="Tahoma"/>
        </w:rPr>
        <w:t>ovkami charakterizujícími databá</w:t>
      </w:r>
      <w:r w:rsidR="00D83E32">
        <w:rPr>
          <w:rFonts w:ascii="Tahoma" w:hAnsi="Tahoma" w:cs="Tahoma"/>
        </w:rPr>
        <w:t>zové soubory. Viz. tabulky níže</w:t>
      </w:r>
      <w:r w:rsidR="00BD6DF7">
        <w:rPr>
          <w:rFonts w:ascii="Tahoma" w:hAnsi="Tahoma" w:cs="Tahoma"/>
        </w:rPr>
        <w:t xml:space="preserve"> :</w:t>
      </w:r>
    </w:p>
    <w:p w:rsidR="00F557D3" w:rsidRDefault="00F557D3" w:rsidP="00A9425F">
      <w:pPr>
        <w:pStyle w:val="Normal1"/>
        <w:jc w:val="both"/>
        <w:rPr>
          <w:rFonts w:ascii="Tahoma" w:hAnsi="Tahoma" w:cs="Tahoma"/>
        </w:rPr>
      </w:pPr>
    </w:p>
    <w:p w:rsidR="00BD6DF7" w:rsidRDefault="00451CFA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="00A76859">
        <w:rPr>
          <w:rFonts w:ascii="Tahoma" w:hAnsi="Tahoma" w:cs="Tahoma"/>
        </w:rPr>
        <w:t>abulka přípon souborů vyjmutých z kontroly v reálném čase</w:t>
      </w:r>
      <w:r w:rsidR="00385C16">
        <w:rPr>
          <w:rFonts w:ascii="Tahoma" w:hAnsi="Tahoma" w:cs="Tahoma"/>
        </w:rPr>
        <w:t>:</w:t>
      </w:r>
    </w:p>
    <w:tbl>
      <w:tblPr>
        <w:tblW w:w="9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</w:tblGrid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CAB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DAT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LD?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MD?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ED?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P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LOG</w:t>
            </w:r>
          </w:p>
        </w:tc>
      </w:tr>
      <w:tr w:rsidR="00D83E32" w:rsidRPr="00D83E3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E32" w:rsidRDefault="00D83E32" w:rsidP="00D83E32">
            <w:pPr>
              <w:rPr>
                <w:rFonts w:ascii="Arial" w:hAnsi="Arial" w:cs="Arial"/>
              </w:rPr>
            </w:pPr>
            <w:r w:rsidRPr="00D83E32">
              <w:rPr>
                <w:rFonts w:ascii="Arial" w:hAnsi="Arial" w:cs="Arial"/>
              </w:rPr>
              <w:t>STM</w:t>
            </w:r>
          </w:p>
          <w:p w:rsidR="00A9425F" w:rsidRPr="00D83E32" w:rsidRDefault="00A9425F" w:rsidP="00D83E32">
            <w:pPr>
              <w:rPr>
                <w:rFonts w:ascii="Arial" w:hAnsi="Arial" w:cs="Arial"/>
              </w:rPr>
            </w:pPr>
          </w:p>
        </w:tc>
      </w:tr>
    </w:tbl>
    <w:p w:rsidR="001F2DE2" w:rsidRDefault="005E5B9B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Tabulka v</w:t>
      </w:r>
      <w:r w:rsidR="00DD2C6F" w:rsidRPr="00DD2C6F">
        <w:rPr>
          <w:rFonts w:ascii="Tahoma" w:hAnsi="Tahoma" w:cs="Tahoma"/>
        </w:rPr>
        <w:t>ýjim</w:t>
      </w:r>
      <w:r>
        <w:rPr>
          <w:rFonts w:ascii="Tahoma" w:hAnsi="Tahoma" w:cs="Tahoma"/>
        </w:rPr>
        <w:t>e</w:t>
      </w:r>
      <w:r w:rsidR="00DD2C6F" w:rsidRPr="00DD2C6F">
        <w:rPr>
          <w:rFonts w:ascii="Tahoma" w:hAnsi="Tahoma" w:cs="Tahoma"/>
        </w:rPr>
        <w:t>k ze skenování pro servery</w:t>
      </w:r>
      <w:r w:rsidR="00385C16">
        <w:rPr>
          <w:rFonts w:ascii="Tahoma" w:hAnsi="Tahoma" w:cs="Tahoma"/>
        </w:rPr>
        <w:t>:</w:t>
      </w:r>
    </w:p>
    <w:p w:rsidR="00CD1110" w:rsidRDefault="00CD1110" w:rsidP="00CD1110">
      <w:pPr>
        <w:rPr>
          <w:rFonts w:ascii="Arial" w:hAnsi="Arial" w:cs="Arial"/>
        </w:rPr>
      </w:pPr>
    </w:p>
    <w:tbl>
      <w:tblPr>
        <w:tblW w:w="8925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bottom w:w="28" w:type="dxa"/>
          <w:right w:w="142" w:type="dxa"/>
        </w:tblCellMar>
        <w:tblLook w:val="00A0" w:firstRow="1" w:lastRow="0" w:firstColumn="1" w:lastColumn="0" w:noHBand="0" w:noVBand="0"/>
      </w:tblPr>
      <w:tblGrid>
        <w:gridCol w:w="8925"/>
      </w:tblGrid>
      <w:tr w:rsidR="00E86B83" w:rsidRPr="001D7FF2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1D7FF2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 xml:space="preserve">C:\Documents and </w:t>
            </w:r>
            <w:proofErr w:type="spellStart"/>
            <w:r w:rsidRPr="00877124">
              <w:rPr>
                <w:rFonts w:cs="Arial"/>
              </w:rPr>
              <w:t>Settings</w:t>
            </w:r>
            <w:proofErr w:type="spellEnd"/>
            <w:r w:rsidRPr="00877124">
              <w:rPr>
                <w:rFonts w:cs="Arial"/>
              </w:rPr>
              <w:t>\</w:t>
            </w:r>
            <w:proofErr w:type="spellStart"/>
            <w:r w:rsidRPr="00877124">
              <w:rPr>
                <w:rFonts w:cs="Arial"/>
              </w:rPr>
              <w:t>All</w:t>
            </w:r>
            <w:proofErr w:type="spellEnd"/>
            <w:r w:rsidRPr="00877124">
              <w:rPr>
                <w:rFonts w:cs="Arial"/>
              </w:rPr>
              <w:t xml:space="preserve"> </w:t>
            </w:r>
            <w:proofErr w:type="spellStart"/>
            <w:r w:rsidRPr="00877124">
              <w:rPr>
                <w:rFonts w:cs="Arial"/>
              </w:rPr>
              <w:t>Users</w:t>
            </w:r>
            <w:proofErr w:type="spellEnd"/>
            <w:r w:rsidRPr="00877124">
              <w:rPr>
                <w:rFonts w:cs="Arial"/>
              </w:rPr>
              <w:t>\</w:t>
            </w:r>
            <w:proofErr w:type="spellStart"/>
            <w:r w:rsidRPr="00877124">
              <w:rPr>
                <w:rFonts w:cs="Arial"/>
              </w:rPr>
              <w:t>Application</w:t>
            </w:r>
            <w:proofErr w:type="spellEnd"/>
            <w:r w:rsidRPr="00877124">
              <w:rPr>
                <w:rFonts w:cs="Arial"/>
              </w:rPr>
              <w:t xml:space="preserve"> Data\</w:t>
            </w:r>
            <w:proofErr w:type="spellStart"/>
            <w:r w:rsidRPr="00877124">
              <w:rPr>
                <w:rFonts w:cs="Arial"/>
              </w:rPr>
              <w:t>Mission</w:t>
            </w:r>
            <w:proofErr w:type="spellEnd"/>
            <w:r w:rsidRPr="00877124">
              <w:rPr>
                <w:rFonts w:cs="Arial"/>
              </w:rPr>
              <w:t xml:space="preserve"> </w:t>
            </w:r>
            <w:proofErr w:type="spellStart"/>
            <w:r w:rsidRPr="00877124">
              <w:rPr>
                <w:rFonts w:cs="Arial"/>
              </w:rPr>
              <w:t>Critical</w:t>
            </w:r>
            <w:proofErr w:type="spellEnd"/>
            <w:r w:rsidRPr="00877124">
              <w:rPr>
                <w:rFonts w:cs="Arial"/>
              </w:rPr>
              <w:t xml:space="preserve"> Software\</w:t>
            </w:r>
            <w:proofErr w:type="spellStart"/>
            <w:r w:rsidRPr="00877124">
              <w:rPr>
                <w:rFonts w:cs="Arial"/>
              </w:rPr>
              <w:t>OnePoint</w:t>
            </w:r>
            <w:proofErr w:type="spellEnd"/>
            <w:r w:rsidRPr="00877124">
              <w:rPr>
                <w:rFonts w:cs="Arial"/>
              </w:rPr>
              <w:t>\</w:t>
            </w:r>
            <w:r>
              <w:rPr>
                <w:rFonts w:cs="Arial"/>
              </w:rPr>
              <w:t>...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 xml:space="preserve">C:\Documents and </w:t>
            </w:r>
            <w:proofErr w:type="spellStart"/>
            <w:r w:rsidRPr="00877124">
              <w:rPr>
                <w:rFonts w:cs="Arial"/>
              </w:rPr>
              <w:t>Settings</w:t>
            </w:r>
            <w:proofErr w:type="spellEnd"/>
            <w:r w:rsidRPr="00877124">
              <w:rPr>
                <w:rFonts w:cs="Arial"/>
              </w:rPr>
              <w:t>\</w:t>
            </w:r>
            <w:proofErr w:type="spellStart"/>
            <w:r w:rsidRPr="00877124">
              <w:rPr>
                <w:rFonts w:cs="Arial"/>
              </w:rPr>
              <w:t>All</w:t>
            </w:r>
            <w:proofErr w:type="spellEnd"/>
            <w:r w:rsidRPr="00877124">
              <w:rPr>
                <w:rFonts w:cs="Arial"/>
              </w:rPr>
              <w:t xml:space="preserve"> </w:t>
            </w:r>
            <w:proofErr w:type="spellStart"/>
            <w:r w:rsidRPr="00877124">
              <w:rPr>
                <w:rFonts w:cs="Arial"/>
              </w:rPr>
              <w:t>Users</w:t>
            </w:r>
            <w:proofErr w:type="spellEnd"/>
            <w:r w:rsidRPr="00877124">
              <w:rPr>
                <w:rFonts w:cs="Arial"/>
              </w:rPr>
              <w:t>\</w:t>
            </w:r>
            <w:proofErr w:type="spellStart"/>
            <w:r w:rsidRPr="00877124">
              <w:rPr>
                <w:rFonts w:cs="Arial"/>
              </w:rPr>
              <w:t>Application</w:t>
            </w:r>
            <w:proofErr w:type="spellEnd"/>
            <w:r w:rsidRPr="00877124">
              <w:rPr>
                <w:rFonts w:cs="Arial"/>
              </w:rPr>
              <w:t xml:space="preserve"> Data\Symantec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C:\WINNT\System32\SYSVOL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C:\WINNT\SYSVOL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C:\WINNT\System32\Wins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C:\WINNT\System32\DHCP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C:\WINNT\System32\Config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C:\WINNT\NTDS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C:\WINNT\System32\inetsrv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c:\Windows\Cluster</w:t>
            </w:r>
          </w:p>
        </w:tc>
      </w:tr>
      <w:tr w:rsidR="00E86B83" w:rsidRPr="00877124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877124" w:rsidRDefault="00E86B83" w:rsidP="00714FA3">
            <w:pPr>
              <w:spacing w:before="40" w:after="40"/>
              <w:rPr>
                <w:rFonts w:cs="Arial"/>
              </w:rPr>
            </w:pPr>
            <w:r w:rsidRPr="00877124">
              <w:rPr>
                <w:rFonts w:cs="Arial"/>
              </w:rPr>
              <w:t>E:\USD\ASM\Library4.0</w:t>
            </w:r>
          </w:p>
        </w:tc>
      </w:tr>
      <w:tr w:rsidR="00E86B83" w:rsidRPr="00F465FB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F465FB" w:rsidRDefault="00E86B83" w:rsidP="00714FA3">
            <w:pPr>
              <w:spacing w:before="40" w:after="40"/>
              <w:rPr>
                <w:rFonts w:cs="Arial"/>
                <w:lang w:val="en-US"/>
              </w:rPr>
            </w:pPr>
            <w:r>
              <w:rPr>
                <w:rFonts w:cs="Arial"/>
              </w:rPr>
              <w:t>C</w:t>
            </w:r>
            <w:r>
              <w:rPr>
                <w:rFonts w:cs="Arial"/>
                <w:lang w:val="en-US"/>
              </w:rPr>
              <w:t>:\_</w:t>
            </w:r>
            <w:proofErr w:type="spellStart"/>
            <w:r>
              <w:rPr>
                <w:rFonts w:cs="Arial"/>
                <w:lang w:val="en-US"/>
              </w:rPr>
              <w:t>BizTalkConflicts</w:t>
            </w:r>
            <w:proofErr w:type="spellEnd"/>
            <w:r>
              <w:rPr>
                <w:rFonts w:cs="Arial"/>
                <w:lang w:val="en-US"/>
              </w:rPr>
              <w:t>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C</w:t>
            </w:r>
            <w:r>
              <w:rPr>
                <w:rFonts w:cs="Arial"/>
                <w:lang w:val="en-US"/>
              </w:rPr>
              <w:t>:\_</w:t>
            </w:r>
            <w:proofErr w:type="spellStart"/>
            <w:r>
              <w:rPr>
                <w:rFonts w:cs="Arial"/>
                <w:lang w:val="en-US"/>
              </w:rPr>
              <w:t>BizTalkLogs</w:t>
            </w:r>
            <w:proofErr w:type="spellEnd"/>
            <w:r>
              <w:rPr>
                <w:rFonts w:cs="Arial"/>
                <w:lang w:val="en-US"/>
              </w:rPr>
              <w:t>\</w:t>
            </w:r>
          </w:p>
        </w:tc>
      </w:tr>
      <w:tr w:rsidR="00E86B83" w:rsidRPr="00F465FB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Pr="00F465FB" w:rsidRDefault="00E86B83" w:rsidP="00714FA3">
            <w:pPr>
              <w:spacing w:before="40" w:after="40"/>
              <w:rPr>
                <w:rFonts w:cs="Arial"/>
                <w:lang w:val="en-US"/>
              </w:rPr>
            </w:pPr>
            <w:r>
              <w:rPr>
                <w:rFonts w:cs="Arial"/>
              </w:rPr>
              <w:t>C</w:t>
            </w:r>
            <w:r>
              <w:rPr>
                <w:rFonts w:cs="Arial"/>
                <w:lang w:val="en-US"/>
              </w:rPr>
              <w:t>:\_</w:t>
            </w:r>
            <w:proofErr w:type="spellStart"/>
            <w:r>
              <w:rPr>
                <w:rFonts w:cs="Arial"/>
                <w:lang w:val="en-US"/>
              </w:rPr>
              <w:t>BizTalkPorts</w:t>
            </w:r>
            <w:proofErr w:type="spellEnd"/>
            <w:r>
              <w:rPr>
                <w:rFonts w:cs="Arial"/>
                <w:lang w:val="en-US"/>
              </w:rPr>
              <w:t>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C:\ProgramData\Touchpaper\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C:\ProgramData\LANDesk\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C:\Program </w:t>
            </w:r>
            <w:proofErr w:type="spellStart"/>
            <w:r>
              <w:rPr>
                <w:rFonts w:cs="Arial"/>
              </w:rPr>
              <w:t>Files</w:t>
            </w:r>
            <w:proofErr w:type="spellEnd"/>
            <w:r>
              <w:rPr>
                <w:rFonts w:cs="Arial"/>
              </w:rPr>
              <w:t xml:space="preserve"> (x86)\</w:t>
            </w:r>
            <w:proofErr w:type="spellStart"/>
            <w:r>
              <w:rPr>
                <w:rFonts w:cs="Arial"/>
              </w:rPr>
              <w:t>LANDesk</w:t>
            </w:r>
            <w:proofErr w:type="spellEnd"/>
            <w:r>
              <w:rPr>
                <w:rFonts w:cs="Arial"/>
              </w:rPr>
              <w:t>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C:\Program </w:t>
            </w:r>
            <w:proofErr w:type="spellStart"/>
            <w:r>
              <w:rPr>
                <w:rFonts w:cs="Arial"/>
              </w:rPr>
              <w:t>Files</w:t>
            </w:r>
            <w:proofErr w:type="spellEnd"/>
            <w:r>
              <w:rPr>
                <w:rFonts w:cs="Arial"/>
              </w:rPr>
              <w:t>\</w:t>
            </w:r>
            <w:proofErr w:type="spellStart"/>
            <w:r>
              <w:rPr>
                <w:rFonts w:cs="Arial"/>
              </w:rPr>
              <w:t>LANDesk</w:t>
            </w:r>
            <w:proofErr w:type="spellEnd"/>
            <w:r>
              <w:rPr>
                <w:rFonts w:cs="Arial"/>
              </w:rPr>
              <w:t>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C:\Documents </w:t>
            </w:r>
            <w:proofErr w:type="spellStart"/>
            <w:r>
              <w:rPr>
                <w:rFonts w:cs="Arial"/>
              </w:rPr>
              <w:t>adn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Settings</w:t>
            </w:r>
            <w:proofErr w:type="spellEnd"/>
            <w:r>
              <w:rPr>
                <w:rFonts w:cs="Arial"/>
              </w:rPr>
              <w:t>\</w:t>
            </w:r>
            <w:proofErr w:type="spellStart"/>
            <w:r>
              <w:rPr>
                <w:rFonts w:cs="Arial"/>
              </w:rPr>
              <w:t>All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Users</w:t>
            </w:r>
            <w:proofErr w:type="spellEnd"/>
            <w:r>
              <w:rPr>
                <w:rFonts w:cs="Arial"/>
              </w:rPr>
              <w:t>\</w:t>
            </w:r>
            <w:proofErr w:type="spellStart"/>
            <w:r>
              <w:rPr>
                <w:rFonts w:cs="Arial"/>
              </w:rPr>
              <w:t>Aplication</w:t>
            </w:r>
            <w:proofErr w:type="spellEnd"/>
            <w:r>
              <w:rPr>
                <w:rFonts w:cs="Arial"/>
              </w:rPr>
              <w:t xml:space="preserve"> Data\</w:t>
            </w:r>
            <w:proofErr w:type="spellStart"/>
            <w:r>
              <w:rPr>
                <w:rFonts w:cs="Arial"/>
              </w:rPr>
              <w:t>TouchPaper</w:t>
            </w:r>
            <w:proofErr w:type="spellEnd"/>
            <w:r>
              <w:rPr>
                <w:rFonts w:cs="Arial"/>
              </w:rPr>
              <w:t>\</w:t>
            </w:r>
          </w:p>
        </w:tc>
      </w:tr>
      <w:tr w:rsidR="00E86B83" w:rsidTr="00714FA3">
        <w:trPr>
          <w:trHeight w:val="247"/>
        </w:trPr>
        <w:tc>
          <w:tcPr>
            <w:tcW w:w="7938" w:type="dxa"/>
            <w:tcMar>
              <w:top w:w="28" w:type="dxa"/>
            </w:tcMar>
          </w:tcPr>
          <w:p w:rsidR="00E86B83" w:rsidRDefault="00E86B83" w:rsidP="00714FA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C:\Documents </w:t>
            </w:r>
            <w:proofErr w:type="spellStart"/>
            <w:r>
              <w:rPr>
                <w:rFonts w:cs="Arial"/>
              </w:rPr>
              <w:t>adn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Settings</w:t>
            </w:r>
            <w:proofErr w:type="spellEnd"/>
            <w:r>
              <w:rPr>
                <w:rFonts w:cs="Arial"/>
              </w:rPr>
              <w:t>\</w:t>
            </w:r>
            <w:proofErr w:type="spellStart"/>
            <w:r>
              <w:rPr>
                <w:rFonts w:cs="Arial"/>
              </w:rPr>
              <w:t>All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Users</w:t>
            </w:r>
            <w:proofErr w:type="spellEnd"/>
            <w:r>
              <w:rPr>
                <w:rFonts w:cs="Arial"/>
              </w:rPr>
              <w:t>\</w:t>
            </w:r>
            <w:proofErr w:type="spellStart"/>
            <w:r>
              <w:rPr>
                <w:rFonts w:cs="Arial"/>
              </w:rPr>
              <w:t>Aplication</w:t>
            </w:r>
            <w:proofErr w:type="spellEnd"/>
            <w:r>
              <w:rPr>
                <w:rFonts w:cs="Arial"/>
              </w:rPr>
              <w:t xml:space="preserve"> Data\</w:t>
            </w:r>
            <w:proofErr w:type="spellStart"/>
            <w:r>
              <w:rPr>
                <w:rFonts w:cs="Arial"/>
              </w:rPr>
              <w:t>LANDesk</w:t>
            </w:r>
            <w:proofErr w:type="spellEnd"/>
            <w:r>
              <w:rPr>
                <w:rFonts w:cs="Arial"/>
              </w:rPr>
              <w:t>\</w:t>
            </w:r>
          </w:p>
        </w:tc>
      </w:tr>
    </w:tbl>
    <w:p w:rsidR="00E86B83" w:rsidRPr="006772E5" w:rsidRDefault="00E86B83" w:rsidP="00CD1110">
      <w:pPr>
        <w:rPr>
          <w:rFonts w:ascii="Arial" w:hAnsi="Arial" w:cs="Arial"/>
        </w:rPr>
      </w:pPr>
    </w:p>
    <w:p w:rsidR="00334A7B" w:rsidRDefault="005C0966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11319">
        <w:rPr>
          <w:rFonts w:ascii="Tahoma" w:hAnsi="Tahoma" w:cs="Tahoma"/>
        </w:rPr>
        <w:t xml:space="preserve">Kontrola pracovních stanic, </w:t>
      </w:r>
      <w:proofErr w:type="spellStart"/>
      <w:r w:rsidR="00611319">
        <w:rPr>
          <w:rFonts w:ascii="Tahoma" w:hAnsi="Tahoma" w:cs="Tahoma"/>
        </w:rPr>
        <w:t>member</w:t>
      </w:r>
      <w:proofErr w:type="spellEnd"/>
      <w:r w:rsidR="00611319">
        <w:rPr>
          <w:rFonts w:ascii="Tahoma" w:hAnsi="Tahoma" w:cs="Tahoma"/>
        </w:rPr>
        <w:t xml:space="preserve"> serverů, </w:t>
      </w:r>
      <w:proofErr w:type="spellStart"/>
      <w:r w:rsidR="00611319">
        <w:rPr>
          <w:rFonts w:ascii="Tahoma" w:hAnsi="Tahoma" w:cs="Tahoma"/>
        </w:rPr>
        <w:t>stand</w:t>
      </w:r>
      <w:proofErr w:type="spellEnd"/>
      <w:r w:rsidR="00611319">
        <w:rPr>
          <w:rFonts w:ascii="Tahoma" w:hAnsi="Tahoma" w:cs="Tahoma"/>
        </w:rPr>
        <w:t xml:space="preserve"> </w:t>
      </w:r>
      <w:proofErr w:type="spellStart"/>
      <w:r w:rsidR="00611319">
        <w:rPr>
          <w:rFonts w:ascii="Tahoma" w:hAnsi="Tahoma" w:cs="Tahoma"/>
        </w:rPr>
        <w:t>alone</w:t>
      </w:r>
      <w:proofErr w:type="spellEnd"/>
      <w:r w:rsidR="00611319">
        <w:rPr>
          <w:rFonts w:ascii="Tahoma" w:hAnsi="Tahoma" w:cs="Tahoma"/>
        </w:rPr>
        <w:t xml:space="preserve"> serverů a notebooků je pro režim </w:t>
      </w:r>
      <w:r w:rsidR="009F3675">
        <w:rPr>
          <w:rFonts w:ascii="Tahoma" w:hAnsi="Tahoma" w:cs="Tahoma"/>
        </w:rPr>
        <w:t>kontroly dat v reálném čase</w:t>
      </w:r>
      <w:r w:rsidR="00611319">
        <w:rPr>
          <w:rFonts w:ascii="Tahoma" w:hAnsi="Tahoma" w:cs="Tahoma"/>
        </w:rPr>
        <w:t xml:space="preserve"> </w:t>
      </w:r>
      <w:r w:rsidR="00D9520D">
        <w:rPr>
          <w:rFonts w:ascii="Tahoma" w:hAnsi="Tahoma" w:cs="Tahoma"/>
        </w:rPr>
        <w:t xml:space="preserve">i pro režim naplánované úlohy, </w:t>
      </w:r>
      <w:r w:rsidR="00611319">
        <w:rPr>
          <w:rFonts w:ascii="Tahoma" w:hAnsi="Tahoma" w:cs="Tahoma"/>
        </w:rPr>
        <w:t>nastaven</w:t>
      </w:r>
      <w:r w:rsidR="00D9520D">
        <w:rPr>
          <w:rFonts w:ascii="Tahoma" w:hAnsi="Tahoma" w:cs="Tahoma"/>
        </w:rPr>
        <w:t xml:space="preserve">a jednotně a </w:t>
      </w:r>
      <w:r w:rsidR="00D9520D">
        <w:rPr>
          <w:rFonts w:ascii="Tahoma" w:hAnsi="Tahoma" w:cs="Tahoma"/>
        </w:rPr>
        <w:lastRenderedPageBreak/>
        <w:t>tyto volby,</w:t>
      </w:r>
      <w:r w:rsidR="00611319">
        <w:rPr>
          <w:rFonts w:ascii="Tahoma" w:hAnsi="Tahoma" w:cs="Tahoma"/>
        </w:rPr>
        <w:t xml:space="preserve"> nemá uživatel </w:t>
      </w:r>
      <w:r w:rsidR="00D9520D">
        <w:rPr>
          <w:rFonts w:ascii="Tahoma" w:hAnsi="Tahoma" w:cs="Tahoma"/>
        </w:rPr>
        <w:t xml:space="preserve">z pohledu běhu aplikace ani jednotlivých položek nastavení možnost </w:t>
      </w:r>
      <w:r w:rsidR="00611319">
        <w:rPr>
          <w:rFonts w:ascii="Tahoma" w:hAnsi="Tahoma" w:cs="Tahoma"/>
        </w:rPr>
        <w:t>změnit.</w:t>
      </w:r>
    </w:p>
    <w:p w:rsidR="005C0966" w:rsidRDefault="00E941EB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5C0966">
        <w:rPr>
          <w:rFonts w:ascii="Tahoma" w:hAnsi="Tahoma" w:cs="Tahoma"/>
        </w:rPr>
        <w:t xml:space="preserve">V případě </w:t>
      </w:r>
      <w:r w:rsidR="00465D92">
        <w:rPr>
          <w:rFonts w:ascii="Tahoma" w:hAnsi="Tahoma" w:cs="Tahoma"/>
        </w:rPr>
        <w:t xml:space="preserve">kontroly </w:t>
      </w:r>
      <w:r w:rsidR="005C0966">
        <w:rPr>
          <w:rFonts w:ascii="Tahoma" w:hAnsi="Tahoma" w:cs="Tahoma"/>
        </w:rPr>
        <w:t>na souborových systémech počítačů jsou stejně jako v případě poštovního provozu nastaveny velice přísné restrikce</w:t>
      </w:r>
      <w:r w:rsidR="00465D92">
        <w:rPr>
          <w:rFonts w:ascii="Tahoma" w:hAnsi="Tahoma" w:cs="Tahoma"/>
        </w:rPr>
        <w:t xml:space="preserve">. Na </w:t>
      </w:r>
      <w:r w:rsidR="0075476D">
        <w:rPr>
          <w:rFonts w:ascii="Tahoma" w:hAnsi="Tahoma" w:cs="Tahoma"/>
        </w:rPr>
        <w:t xml:space="preserve">SEP </w:t>
      </w:r>
      <w:proofErr w:type="spellStart"/>
      <w:r w:rsidR="0075476D">
        <w:rPr>
          <w:rFonts w:ascii="Tahoma" w:hAnsi="Tahoma" w:cs="Tahoma"/>
        </w:rPr>
        <w:t>Manageru</w:t>
      </w:r>
      <w:proofErr w:type="spellEnd"/>
      <w:r w:rsidR="0075476D">
        <w:rPr>
          <w:rFonts w:ascii="Tahoma" w:hAnsi="Tahoma" w:cs="Tahoma"/>
        </w:rPr>
        <w:t xml:space="preserve"> je na </w:t>
      </w:r>
      <w:r w:rsidR="00465D92">
        <w:rPr>
          <w:rFonts w:ascii="Tahoma" w:hAnsi="Tahoma" w:cs="Tahoma"/>
        </w:rPr>
        <w:t>každou z výše jmenovaných skupin</w:t>
      </w:r>
      <w:r w:rsidR="005C0966">
        <w:rPr>
          <w:rFonts w:ascii="Tahoma" w:hAnsi="Tahoma" w:cs="Tahoma"/>
        </w:rPr>
        <w:t xml:space="preserve"> </w:t>
      </w:r>
      <w:r w:rsidR="00465D92">
        <w:rPr>
          <w:rFonts w:ascii="Tahoma" w:hAnsi="Tahoma" w:cs="Tahoma"/>
        </w:rPr>
        <w:t>nastaveno</w:t>
      </w:r>
      <w:r w:rsidR="0075476D">
        <w:rPr>
          <w:rFonts w:ascii="Tahoma" w:hAnsi="Tahoma" w:cs="Tahoma"/>
        </w:rPr>
        <w:t xml:space="preserve"> v politice AVO</w:t>
      </w:r>
      <w:r w:rsidR="00465D92">
        <w:rPr>
          <w:rFonts w:ascii="Tahoma" w:hAnsi="Tahoma" w:cs="Tahoma"/>
        </w:rPr>
        <w:t xml:space="preserve">, že v případě detekce zavirovaného souboru je jako první akce nastaveno jeho smazáni, v případě neúspěchu jeho uložení do karantény. Díky modulu pro kontrolu </w:t>
      </w:r>
      <w:proofErr w:type="spellStart"/>
      <w:r w:rsidR="00465D92">
        <w:rPr>
          <w:rFonts w:ascii="Tahoma" w:hAnsi="Tahoma" w:cs="Tahoma"/>
        </w:rPr>
        <w:t>spywaru</w:t>
      </w:r>
      <w:proofErr w:type="spellEnd"/>
      <w:r w:rsidR="00465D92">
        <w:rPr>
          <w:rFonts w:ascii="Tahoma" w:hAnsi="Tahoma" w:cs="Tahoma"/>
        </w:rPr>
        <w:t xml:space="preserve"> jsou identická nastavení použita i pro tento typ škodlivého obsahu. </w:t>
      </w:r>
    </w:p>
    <w:p w:rsidR="00CD1110" w:rsidRPr="00CD1110" w:rsidRDefault="004F2B59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CD1110" w:rsidRPr="00CD1110">
        <w:rPr>
          <w:rFonts w:ascii="Tahoma" w:hAnsi="Tahoma" w:cs="Tahoma"/>
        </w:rPr>
        <w:t>Notebooky mimo organizace</w:t>
      </w:r>
      <w:r w:rsidR="00CD1110">
        <w:rPr>
          <w:rFonts w:ascii="Tahoma" w:hAnsi="Tahoma" w:cs="Tahoma"/>
        </w:rPr>
        <w:t xml:space="preserve"> se l</w:t>
      </w:r>
      <w:r w:rsidR="00CD1110" w:rsidRPr="00CD1110">
        <w:rPr>
          <w:rFonts w:ascii="Tahoma" w:hAnsi="Tahoma" w:cs="Tahoma"/>
        </w:rPr>
        <w:t>iš</w:t>
      </w:r>
      <w:r w:rsidR="00CD1110">
        <w:rPr>
          <w:rFonts w:ascii="Tahoma" w:hAnsi="Tahoma" w:cs="Tahoma"/>
        </w:rPr>
        <w:t>í</w:t>
      </w:r>
      <w:r w:rsidR="00CD1110" w:rsidRPr="00CD1110">
        <w:rPr>
          <w:rFonts w:ascii="Tahoma" w:hAnsi="Tahoma" w:cs="Tahoma"/>
        </w:rPr>
        <w:t xml:space="preserve"> oproti konfiguraci uvnitř organizace default konfigurací Firewallu.</w:t>
      </w:r>
      <w:r w:rsidR="00CD1110">
        <w:rPr>
          <w:rFonts w:ascii="Tahoma" w:hAnsi="Tahoma" w:cs="Tahoma"/>
        </w:rPr>
        <w:t xml:space="preserve"> </w:t>
      </w:r>
      <w:r w:rsidR="00CD1110" w:rsidRPr="00CD1110">
        <w:rPr>
          <w:rFonts w:ascii="Tahoma" w:hAnsi="Tahoma" w:cs="Tahoma"/>
        </w:rPr>
        <w:t xml:space="preserve">Pro možnosti změny </w:t>
      </w:r>
      <w:proofErr w:type="spellStart"/>
      <w:r w:rsidR="00CD1110" w:rsidRPr="00CD1110">
        <w:rPr>
          <w:rFonts w:ascii="Tahoma" w:hAnsi="Tahoma" w:cs="Tahoma"/>
        </w:rPr>
        <w:t>firewallových</w:t>
      </w:r>
      <w:proofErr w:type="spellEnd"/>
      <w:r w:rsidR="00CD1110" w:rsidRPr="00CD1110">
        <w:rPr>
          <w:rFonts w:ascii="Tahoma" w:hAnsi="Tahoma" w:cs="Tahoma"/>
        </w:rPr>
        <w:t xml:space="preserve"> politik podle toho, v jakém prostředí je notebook zapojen, </w:t>
      </w:r>
      <w:r w:rsidR="00F557D3">
        <w:rPr>
          <w:rFonts w:ascii="Tahoma" w:hAnsi="Tahoma" w:cs="Tahoma"/>
        </w:rPr>
        <w:t xml:space="preserve">jsou </w:t>
      </w:r>
      <w:r w:rsidR="00CD1110" w:rsidRPr="00CD1110">
        <w:rPr>
          <w:rFonts w:ascii="Tahoma" w:hAnsi="Tahoma" w:cs="Tahoma"/>
        </w:rPr>
        <w:t xml:space="preserve">vytvořeny dvě </w:t>
      </w:r>
      <w:r w:rsidR="00F557D3">
        <w:rPr>
          <w:rFonts w:ascii="Tahoma" w:hAnsi="Tahoma" w:cs="Tahoma"/>
        </w:rPr>
        <w:t>lokace</w:t>
      </w:r>
      <w:r w:rsidR="00CD1110" w:rsidRPr="00CD1110">
        <w:rPr>
          <w:rFonts w:ascii="Tahoma" w:hAnsi="Tahoma" w:cs="Tahoma"/>
        </w:rPr>
        <w:t>:</w:t>
      </w:r>
    </w:p>
    <w:p w:rsidR="00CD1110" w:rsidRPr="00CD1110" w:rsidRDefault="00CD1110" w:rsidP="00A9425F">
      <w:pPr>
        <w:pStyle w:val="Normal1"/>
        <w:jc w:val="both"/>
        <w:rPr>
          <w:rFonts w:ascii="Tahoma" w:hAnsi="Tahoma" w:cs="Tahoma"/>
        </w:rPr>
      </w:pPr>
      <w:r w:rsidRPr="00CD1110">
        <w:rPr>
          <w:rFonts w:ascii="Tahoma" w:hAnsi="Tahoma" w:cs="Tahoma"/>
        </w:rPr>
        <w:t>•</w:t>
      </w:r>
      <w:r w:rsidRPr="00CD1110">
        <w:rPr>
          <w:rFonts w:ascii="Tahoma" w:hAnsi="Tahoma" w:cs="Tahoma"/>
        </w:rPr>
        <w:tab/>
        <w:t>mimo organizaci</w:t>
      </w:r>
    </w:p>
    <w:p w:rsidR="00F557D3" w:rsidRDefault="00CD1110" w:rsidP="00A9425F">
      <w:pPr>
        <w:pStyle w:val="Normal1"/>
        <w:jc w:val="both"/>
        <w:rPr>
          <w:rFonts w:ascii="Tahoma" w:hAnsi="Tahoma" w:cs="Tahoma"/>
        </w:rPr>
      </w:pPr>
      <w:r w:rsidRPr="00CD1110">
        <w:rPr>
          <w:rFonts w:ascii="Tahoma" w:hAnsi="Tahoma" w:cs="Tahoma"/>
        </w:rPr>
        <w:t>•</w:t>
      </w:r>
      <w:r w:rsidRPr="00CD1110">
        <w:rPr>
          <w:rFonts w:ascii="Tahoma" w:hAnsi="Tahoma" w:cs="Tahoma"/>
        </w:rPr>
        <w:tab/>
        <w:t>uvnitř organizace</w:t>
      </w:r>
    </w:p>
    <w:p w:rsidR="00CD1110" w:rsidRDefault="00CD1110" w:rsidP="00A9425F">
      <w:pPr>
        <w:pStyle w:val="Normal1"/>
        <w:jc w:val="both"/>
        <w:rPr>
          <w:rFonts w:ascii="Tahoma" w:hAnsi="Tahoma" w:cs="Tahoma"/>
        </w:rPr>
      </w:pPr>
      <w:r w:rsidRPr="00CD1110">
        <w:rPr>
          <w:rFonts w:ascii="Tahoma" w:hAnsi="Tahoma" w:cs="Tahoma"/>
        </w:rPr>
        <w:t xml:space="preserve">Jako podmínka přepnutí mezi lokalitami se využívá ICMP </w:t>
      </w:r>
      <w:proofErr w:type="spellStart"/>
      <w:r w:rsidRPr="00CD1110">
        <w:rPr>
          <w:rFonts w:ascii="Tahoma" w:hAnsi="Tahoma" w:cs="Tahoma"/>
        </w:rPr>
        <w:t>request</w:t>
      </w:r>
      <w:proofErr w:type="spellEnd"/>
      <w:r w:rsidRPr="00CD1110">
        <w:rPr>
          <w:rFonts w:ascii="Tahoma" w:hAnsi="Tahoma" w:cs="Tahoma"/>
        </w:rPr>
        <w:t xml:space="preserve"> ze SEP </w:t>
      </w:r>
      <w:proofErr w:type="spellStart"/>
      <w:r w:rsidRPr="00CD1110">
        <w:rPr>
          <w:rFonts w:ascii="Tahoma" w:hAnsi="Tahoma" w:cs="Tahoma"/>
        </w:rPr>
        <w:t>Policy</w:t>
      </w:r>
      <w:proofErr w:type="spellEnd"/>
      <w:r w:rsidRPr="00CD1110">
        <w:rPr>
          <w:rFonts w:ascii="Tahoma" w:hAnsi="Tahoma" w:cs="Tahoma"/>
        </w:rPr>
        <w:t xml:space="preserve"> </w:t>
      </w:r>
      <w:proofErr w:type="spellStart"/>
      <w:r w:rsidRPr="00CD1110">
        <w:rPr>
          <w:rFonts w:ascii="Tahoma" w:hAnsi="Tahoma" w:cs="Tahoma"/>
        </w:rPr>
        <w:t>Managerů</w:t>
      </w:r>
      <w:proofErr w:type="spellEnd"/>
      <w:r w:rsidRPr="00CD1110">
        <w:rPr>
          <w:rFonts w:ascii="Tahoma" w:hAnsi="Tahoma" w:cs="Tahoma"/>
        </w:rPr>
        <w:t xml:space="preserve">. Dostupnost </w:t>
      </w:r>
      <w:proofErr w:type="spellStart"/>
      <w:r w:rsidR="00451CFA">
        <w:rPr>
          <w:rFonts w:ascii="Tahoma" w:hAnsi="Tahoma" w:cs="Tahoma"/>
        </w:rPr>
        <w:t>M</w:t>
      </w:r>
      <w:r w:rsidRPr="00CD1110">
        <w:rPr>
          <w:rFonts w:ascii="Tahoma" w:hAnsi="Tahoma" w:cs="Tahoma"/>
        </w:rPr>
        <w:t>anageru</w:t>
      </w:r>
      <w:proofErr w:type="spellEnd"/>
      <w:r w:rsidRPr="00CD1110">
        <w:rPr>
          <w:rFonts w:ascii="Tahoma" w:hAnsi="Tahoma" w:cs="Tahoma"/>
        </w:rPr>
        <w:t xml:space="preserve"> pomocí ICMP </w:t>
      </w:r>
      <w:proofErr w:type="spellStart"/>
      <w:r w:rsidRPr="00CD1110">
        <w:rPr>
          <w:rFonts w:ascii="Tahoma" w:hAnsi="Tahoma" w:cs="Tahoma"/>
        </w:rPr>
        <w:t>requestu</w:t>
      </w:r>
      <w:proofErr w:type="spellEnd"/>
      <w:r w:rsidRPr="00CD1110">
        <w:rPr>
          <w:rFonts w:ascii="Tahoma" w:hAnsi="Tahoma" w:cs="Tahoma"/>
        </w:rPr>
        <w:t xml:space="preserve"> se ověřuje každých 30 sekund.</w:t>
      </w:r>
    </w:p>
    <w:p w:rsidR="003F4D45" w:rsidRPr="003F4D45" w:rsidRDefault="00D124E8" w:rsidP="003F4D45">
      <w:pPr>
        <w:pStyle w:val="Nadpis1"/>
        <w:ind w:left="993" w:hanging="993"/>
        <w:rPr>
          <w:rFonts w:ascii="Tahoma" w:hAnsi="Tahoma" w:cs="Tahoma"/>
          <w:szCs w:val="24"/>
        </w:rPr>
      </w:pPr>
      <w:bookmarkStart w:id="17" w:name="_Toc138699578"/>
      <w:bookmarkStart w:id="18" w:name="_Toc442180946"/>
      <w:r>
        <w:rPr>
          <w:rFonts w:ascii="Tahoma" w:hAnsi="Tahoma" w:cs="Tahoma"/>
          <w:szCs w:val="24"/>
        </w:rPr>
        <w:t>D</w:t>
      </w:r>
      <w:r w:rsidR="003F4D45">
        <w:rPr>
          <w:rFonts w:ascii="Tahoma" w:hAnsi="Tahoma" w:cs="Tahoma"/>
          <w:szCs w:val="24"/>
        </w:rPr>
        <w:t>istribuce antivirových definic</w:t>
      </w:r>
      <w:bookmarkEnd w:id="17"/>
      <w:bookmarkEnd w:id="18"/>
    </w:p>
    <w:p w:rsidR="00DD2C6F" w:rsidRDefault="00DD2C6F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DD2C6F">
        <w:rPr>
          <w:rFonts w:ascii="Tahoma" w:hAnsi="Tahoma" w:cs="Tahoma"/>
        </w:rPr>
        <w:t xml:space="preserve">SEP </w:t>
      </w:r>
      <w:r w:rsidR="00451CFA">
        <w:rPr>
          <w:rFonts w:ascii="Tahoma" w:hAnsi="Tahoma" w:cs="Tahoma"/>
        </w:rPr>
        <w:t>Manager</w:t>
      </w:r>
      <w:r w:rsidRPr="00DD2C6F">
        <w:rPr>
          <w:rFonts w:ascii="Tahoma" w:hAnsi="Tahoma" w:cs="Tahoma"/>
        </w:rPr>
        <w:t xml:space="preserve"> se aktualizuje přímo z</w:t>
      </w:r>
      <w:r w:rsidR="00451CFA">
        <w:rPr>
          <w:rFonts w:ascii="Tahoma" w:hAnsi="Tahoma" w:cs="Tahoma"/>
        </w:rPr>
        <w:t xml:space="preserve"> Internetu </w:t>
      </w:r>
      <w:r w:rsidR="007E6459">
        <w:rPr>
          <w:rFonts w:ascii="Tahoma" w:hAnsi="Tahoma" w:cs="Tahoma"/>
        </w:rPr>
        <w:t xml:space="preserve">z </w:t>
      </w:r>
      <w:r w:rsidR="00451CFA">
        <w:rPr>
          <w:rFonts w:ascii="Tahoma" w:hAnsi="Tahoma" w:cs="Tahoma"/>
        </w:rPr>
        <w:t xml:space="preserve">Webu </w:t>
      </w:r>
      <w:r w:rsidRPr="00DD2C6F">
        <w:rPr>
          <w:rFonts w:ascii="Tahoma" w:hAnsi="Tahoma" w:cs="Tahoma"/>
        </w:rPr>
        <w:t xml:space="preserve"> </w:t>
      </w:r>
      <w:proofErr w:type="spellStart"/>
      <w:r w:rsidRPr="00DD2C6F">
        <w:rPr>
          <w:rFonts w:ascii="Tahoma" w:hAnsi="Tahoma" w:cs="Tahoma"/>
        </w:rPr>
        <w:t>Symantecu</w:t>
      </w:r>
      <w:proofErr w:type="spellEnd"/>
      <w:r w:rsidRPr="00DD2C6F">
        <w:rPr>
          <w:rFonts w:ascii="Tahoma" w:hAnsi="Tahoma" w:cs="Tahoma"/>
        </w:rPr>
        <w:t xml:space="preserve"> a to každou hodinu. </w:t>
      </w:r>
      <w:r w:rsidR="00451CFA" w:rsidRPr="00451CFA">
        <w:rPr>
          <w:rFonts w:ascii="Tahoma" w:hAnsi="Tahoma" w:cs="Tahoma"/>
        </w:rPr>
        <w:t xml:space="preserve">Po aktualizaci SEP </w:t>
      </w:r>
      <w:proofErr w:type="spellStart"/>
      <w:r w:rsidR="007E6459">
        <w:rPr>
          <w:rFonts w:ascii="Tahoma" w:hAnsi="Tahoma" w:cs="Tahoma"/>
        </w:rPr>
        <w:t>M</w:t>
      </w:r>
      <w:r w:rsidR="00451CFA" w:rsidRPr="00451CFA">
        <w:rPr>
          <w:rFonts w:ascii="Tahoma" w:hAnsi="Tahoma" w:cs="Tahoma"/>
        </w:rPr>
        <w:t>anager</w:t>
      </w:r>
      <w:r w:rsidR="00451CFA">
        <w:rPr>
          <w:rFonts w:ascii="Tahoma" w:hAnsi="Tahoma" w:cs="Tahoma"/>
        </w:rPr>
        <w:t>u</w:t>
      </w:r>
      <w:proofErr w:type="spellEnd"/>
      <w:r w:rsidR="00451CFA" w:rsidRPr="00451CFA">
        <w:rPr>
          <w:rFonts w:ascii="Tahoma" w:hAnsi="Tahoma" w:cs="Tahoma"/>
        </w:rPr>
        <w:t xml:space="preserve"> budou aktualizace zasílány SEP klientům</w:t>
      </w:r>
      <w:r w:rsidR="007E6459">
        <w:rPr>
          <w:rFonts w:ascii="Tahoma" w:hAnsi="Tahoma" w:cs="Tahoma"/>
        </w:rPr>
        <w:t xml:space="preserve"> na serverech SIzz06 z </w:t>
      </w:r>
      <w:r w:rsidR="00451CFA" w:rsidRPr="00451CFA">
        <w:rPr>
          <w:rFonts w:ascii="Tahoma" w:hAnsi="Tahoma" w:cs="Tahoma"/>
        </w:rPr>
        <w:t>funkcí GUP</w:t>
      </w:r>
      <w:r w:rsidR="007E6459">
        <w:rPr>
          <w:rFonts w:ascii="Tahoma" w:hAnsi="Tahoma" w:cs="Tahoma"/>
        </w:rPr>
        <w:t xml:space="preserve"> z které jsou aktualizovány virové definice SEP klientů. </w:t>
      </w:r>
      <w:r w:rsidRPr="00DD2C6F">
        <w:rPr>
          <w:rFonts w:ascii="Tahoma" w:hAnsi="Tahoma" w:cs="Tahoma"/>
        </w:rPr>
        <w:t>Stanice jsou nastavené, aby využívaly po</w:t>
      </w:r>
      <w:r w:rsidR="00451CFA">
        <w:rPr>
          <w:rFonts w:ascii="Tahoma" w:hAnsi="Tahoma" w:cs="Tahoma"/>
        </w:rPr>
        <w:t>u</w:t>
      </w:r>
      <w:r w:rsidRPr="00DD2C6F">
        <w:rPr>
          <w:rFonts w:ascii="Tahoma" w:hAnsi="Tahoma" w:cs="Tahoma"/>
        </w:rPr>
        <w:t xml:space="preserve">ze </w:t>
      </w:r>
      <w:proofErr w:type="spellStart"/>
      <w:r w:rsidRPr="00DD2C6F">
        <w:rPr>
          <w:rFonts w:ascii="Tahoma" w:hAnsi="Tahoma" w:cs="Tahoma"/>
        </w:rPr>
        <w:t>GUPy</w:t>
      </w:r>
      <w:proofErr w:type="spellEnd"/>
      <w:r w:rsidRPr="00DD2C6F">
        <w:rPr>
          <w:rFonts w:ascii="Tahoma" w:hAnsi="Tahoma" w:cs="Tahoma"/>
        </w:rPr>
        <w:t xml:space="preserve">, servery a notebooky v případě nefunkčnosti </w:t>
      </w:r>
      <w:proofErr w:type="spellStart"/>
      <w:r w:rsidRPr="00DD2C6F">
        <w:rPr>
          <w:rFonts w:ascii="Tahoma" w:hAnsi="Tahoma" w:cs="Tahoma"/>
        </w:rPr>
        <w:t>GUPu</w:t>
      </w:r>
      <w:proofErr w:type="spellEnd"/>
      <w:r w:rsidRPr="00DD2C6F">
        <w:rPr>
          <w:rFonts w:ascii="Tahoma" w:hAnsi="Tahoma" w:cs="Tahoma"/>
        </w:rPr>
        <w:t xml:space="preserve"> si berou definice přímo ze SEP </w:t>
      </w:r>
      <w:proofErr w:type="spellStart"/>
      <w:r w:rsidR="00451CFA">
        <w:rPr>
          <w:rFonts w:ascii="Tahoma" w:hAnsi="Tahoma" w:cs="Tahoma"/>
        </w:rPr>
        <w:t>M</w:t>
      </w:r>
      <w:r w:rsidRPr="00DD2C6F">
        <w:rPr>
          <w:rFonts w:ascii="Tahoma" w:hAnsi="Tahoma" w:cs="Tahoma"/>
        </w:rPr>
        <w:t>anageru</w:t>
      </w:r>
      <w:proofErr w:type="spellEnd"/>
      <w:r w:rsidRPr="00DD2C6F">
        <w:rPr>
          <w:rFonts w:ascii="Tahoma" w:hAnsi="Tahoma" w:cs="Tahoma"/>
        </w:rPr>
        <w:t>.</w:t>
      </w:r>
      <w:r w:rsidR="007E6459">
        <w:rPr>
          <w:rFonts w:ascii="Tahoma" w:hAnsi="Tahoma" w:cs="Tahoma"/>
        </w:rPr>
        <w:t xml:space="preserve"> Aktualizace virových definic na klientech se provádí každé 4 hodiny. </w:t>
      </w:r>
    </w:p>
    <w:p w:rsidR="00CD1110" w:rsidRDefault="00CD1110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Aktualizace virových definic notebooku</w:t>
      </w:r>
      <w:r w:rsidR="00DD2C6F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které jsou mimo organizaci jsou nastaveny přímo </w:t>
      </w:r>
      <w:r w:rsidR="007E6459" w:rsidRPr="007E6459">
        <w:rPr>
          <w:rFonts w:ascii="Tahoma" w:hAnsi="Tahoma" w:cs="Tahoma"/>
        </w:rPr>
        <w:t xml:space="preserve">z Internetu z Webu </w:t>
      </w:r>
      <w:proofErr w:type="spellStart"/>
      <w:r w:rsidR="007E6459" w:rsidRPr="007E6459">
        <w:rPr>
          <w:rFonts w:ascii="Tahoma" w:hAnsi="Tahoma" w:cs="Tahoma"/>
        </w:rPr>
        <w:t>Symantecu</w:t>
      </w:r>
      <w:proofErr w:type="spellEnd"/>
      <w:r w:rsidR="007E6459" w:rsidRPr="007E6459">
        <w:rPr>
          <w:rFonts w:ascii="Tahoma" w:hAnsi="Tahoma" w:cs="Tahoma"/>
        </w:rPr>
        <w:t xml:space="preserve"> </w:t>
      </w:r>
      <w:r w:rsidR="00DD2C6F" w:rsidRPr="00DD2C6F">
        <w:rPr>
          <w:rFonts w:ascii="Tahoma" w:hAnsi="Tahoma" w:cs="Tahoma"/>
        </w:rPr>
        <w:t>a to každou hodinu</w:t>
      </w:r>
      <w:r w:rsidR="007E6459">
        <w:rPr>
          <w:rFonts w:ascii="Tahoma" w:hAnsi="Tahoma" w:cs="Tahoma"/>
        </w:rPr>
        <w:t>.</w:t>
      </w:r>
    </w:p>
    <w:p w:rsidR="004F2B59" w:rsidRDefault="004F2B59" w:rsidP="00A9425F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CD1110">
        <w:rPr>
          <w:rFonts w:ascii="Tahoma" w:hAnsi="Tahoma" w:cs="Tahoma"/>
        </w:rPr>
        <w:t xml:space="preserve">Záložně </w:t>
      </w:r>
      <w:r>
        <w:rPr>
          <w:rFonts w:ascii="Tahoma" w:hAnsi="Tahoma" w:cs="Tahoma"/>
        </w:rPr>
        <w:t xml:space="preserve">mají </w:t>
      </w:r>
      <w:r w:rsidRPr="00CD1110">
        <w:rPr>
          <w:rFonts w:ascii="Tahoma" w:hAnsi="Tahoma" w:cs="Tahoma"/>
        </w:rPr>
        <w:t xml:space="preserve">SEP klienti nastavenou aktualizaci z </w:t>
      </w:r>
      <w:proofErr w:type="spellStart"/>
      <w:r w:rsidRPr="00CD1110">
        <w:rPr>
          <w:rFonts w:ascii="Tahoma" w:hAnsi="Tahoma" w:cs="Tahoma"/>
        </w:rPr>
        <w:t>Liveupdate</w:t>
      </w:r>
      <w:proofErr w:type="spellEnd"/>
      <w:r>
        <w:rPr>
          <w:rFonts w:ascii="Tahoma" w:hAnsi="Tahoma" w:cs="Tahoma"/>
        </w:rPr>
        <w:t xml:space="preserve"> zrcadla umístěném na serveru.</w:t>
      </w:r>
    </w:p>
    <w:p w:rsidR="004467C9" w:rsidRPr="003F4D45" w:rsidRDefault="004467C9" w:rsidP="004467C9">
      <w:pPr>
        <w:pStyle w:val="Nadpis1"/>
        <w:ind w:left="993" w:hanging="993"/>
        <w:rPr>
          <w:rFonts w:ascii="Tahoma" w:hAnsi="Tahoma" w:cs="Tahoma"/>
          <w:szCs w:val="24"/>
        </w:rPr>
      </w:pPr>
      <w:bookmarkStart w:id="19" w:name="_Toc442180947"/>
      <w:r w:rsidRPr="003F4D45">
        <w:rPr>
          <w:rFonts w:ascii="Tahoma" w:hAnsi="Tahoma" w:cs="Tahoma"/>
          <w:szCs w:val="24"/>
        </w:rPr>
        <w:t xml:space="preserve">Antivirová ochrana </w:t>
      </w:r>
      <w:r>
        <w:rPr>
          <w:rFonts w:ascii="Tahoma" w:hAnsi="Tahoma" w:cs="Tahoma"/>
          <w:szCs w:val="24"/>
        </w:rPr>
        <w:t>VIRTUÁLNÍCH SERVERŮ</w:t>
      </w:r>
      <w:bookmarkEnd w:id="19"/>
    </w:p>
    <w:p w:rsidR="004467C9" w:rsidRPr="00A9425F" w:rsidRDefault="004467C9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</w:rPr>
        <w:t xml:space="preserve">S masivním nasazením </w:t>
      </w:r>
      <w:proofErr w:type="spellStart"/>
      <w:r w:rsidRPr="00A9425F">
        <w:rPr>
          <w:rFonts w:ascii="Tahoma" w:hAnsi="Tahoma" w:cs="Tahoma"/>
        </w:rPr>
        <w:t>virtualizace</w:t>
      </w:r>
      <w:proofErr w:type="spellEnd"/>
      <w:r w:rsidRPr="00A9425F">
        <w:rPr>
          <w:rFonts w:ascii="Tahoma" w:hAnsi="Tahoma" w:cs="Tahoma"/>
        </w:rPr>
        <w:t xml:space="preserve"> je </w:t>
      </w:r>
      <w:r w:rsidR="009E7D86" w:rsidRPr="00A9425F">
        <w:rPr>
          <w:rFonts w:ascii="Tahoma" w:hAnsi="Tahoma" w:cs="Tahoma"/>
        </w:rPr>
        <w:t xml:space="preserve">zavedena i antivirová </w:t>
      </w:r>
      <w:proofErr w:type="spellStart"/>
      <w:r w:rsidR="009E7D86" w:rsidRPr="00A9425F">
        <w:rPr>
          <w:rFonts w:ascii="Tahoma" w:hAnsi="Tahoma" w:cs="Tahoma"/>
        </w:rPr>
        <w:t>kontrola</w:t>
      </w:r>
      <w:r w:rsidRPr="00A9425F">
        <w:rPr>
          <w:rFonts w:ascii="Tahoma" w:hAnsi="Tahoma" w:cs="Tahoma"/>
        </w:rPr>
        <w:t>virtuálních</w:t>
      </w:r>
      <w:proofErr w:type="spellEnd"/>
      <w:r w:rsidRPr="00A9425F">
        <w:rPr>
          <w:rFonts w:ascii="Tahoma" w:hAnsi="Tahoma" w:cs="Tahoma"/>
        </w:rPr>
        <w:t xml:space="preserve"> serverů. Aby </w:t>
      </w:r>
      <w:proofErr w:type="spellStart"/>
      <w:r w:rsidRPr="00A9425F">
        <w:rPr>
          <w:rFonts w:ascii="Tahoma" w:hAnsi="Tahoma" w:cs="Tahoma"/>
        </w:rPr>
        <w:t>hypervizory</w:t>
      </w:r>
      <w:proofErr w:type="spellEnd"/>
      <w:r w:rsidRPr="00A9425F">
        <w:rPr>
          <w:rFonts w:ascii="Tahoma" w:hAnsi="Tahoma" w:cs="Tahoma"/>
        </w:rPr>
        <w:t xml:space="preserve">, které provozují velké množství virtuálních strojů nebyly přetížené, výrobci AV přistupují k různým technikám, jak rozložit zátěž při skenování a kontrole </w:t>
      </w:r>
      <w:proofErr w:type="spellStart"/>
      <w:r w:rsidRPr="00A9425F">
        <w:rPr>
          <w:rFonts w:ascii="Tahoma" w:hAnsi="Tahoma" w:cs="Tahoma"/>
        </w:rPr>
        <w:t>filesystémů</w:t>
      </w:r>
      <w:proofErr w:type="spellEnd"/>
      <w:r w:rsidRPr="00A9425F">
        <w:rPr>
          <w:rFonts w:ascii="Tahoma" w:hAnsi="Tahoma" w:cs="Tahoma"/>
        </w:rPr>
        <w:t>.</w:t>
      </w:r>
    </w:p>
    <w:p w:rsidR="004467C9" w:rsidRDefault="004467C9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</w:rPr>
        <w:t xml:space="preserve">Z tohoto důvodu byla </w:t>
      </w:r>
      <w:r w:rsidR="00D124E8" w:rsidRPr="00A9425F">
        <w:rPr>
          <w:rFonts w:ascii="Tahoma" w:hAnsi="Tahoma" w:cs="Tahoma"/>
        </w:rPr>
        <w:t xml:space="preserve">na každý </w:t>
      </w:r>
      <w:proofErr w:type="spellStart"/>
      <w:r w:rsidR="00D124E8" w:rsidRPr="00A9425F">
        <w:rPr>
          <w:rFonts w:ascii="Tahoma" w:hAnsi="Tahoma" w:cs="Tahoma"/>
        </w:rPr>
        <w:t>vmware</w:t>
      </w:r>
      <w:proofErr w:type="spellEnd"/>
      <w:r w:rsidR="00D124E8" w:rsidRPr="00A9425F">
        <w:rPr>
          <w:rFonts w:ascii="Tahoma" w:hAnsi="Tahoma" w:cs="Tahoma"/>
        </w:rPr>
        <w:t xml:space="preserve"> </w:t>
      </w:r>
      <w:proofErr w:type="spellStart"/>
      <w:r w:rsidR="00D124E8" w:rsidRPr="00A9425F">
        <w:rPr>
          <w:rFonts w:ascii="Tahoma" w:hAnsi="Tahoma" w:cs="Tahoma"/>
        </w:rPr>
        <w:t>hypervizor</w:t>
      </w:r>
      <w:proofErr w:type="spellEnd"/>
      <w:r w:rsidR="00D124E8" w:rsidRPr="00A9425F">
        <w:rPr>
          <w:rFonts w:ascii="Tahoma" w:hAnsi="Tahoma" w:cs="Tahoma"/>
        </w:rPr>
        <w:t xml:space="preserve"> </w:t>
      </w:r>
      <w:r w:rsidRPr="00A9425F">
        <w:rPr>
          <w:rFonts w:ascii="Tahoma" w:hAnsi="Tahoma" w:cs="Tahoma"/>
        </w:rPr>
        <w:t xml:space="preserve">nasazena virtuální </w:t>
      </w:r>
      <w:proofErr w:type="spellStart"/>
      <w:r w:rsidRPr="00A9425F">
        <w:rPr>
          <w:rFonts w:ascii="Tahoma" w:hAnsi="Tahoma" w:cs="Tahoma"/>
        </w:rPr>
        <w:t>appliance</w:t>
      </w:r>
      <w:proofErr w:type="spellEnd"/>
      <w:r w:rsidRPr="00A9425F">
        <w:rPr>
          <w:rFonts w:ascii="Tahoma" w:hAnsi="Tahoma" w:cs="Tahoma"/>
        </w:rPr>
        <w:t xml:space="preserve"> Symantec VA</w:t>
      </w:r>
      <w:r w:rsidR="00D124E8" w:rsidRPr="00A9425F">
        <w:rPr>
          <w:rFonts w:ascii="Tahoma" w:hAnsi="Tahoma" w:cs="Tahoma"/>
        </w:rPr>
        <w:t xml:space="preserve">. Tato virtuální </w:t>
      </w:r>
      <w:proofErr w:type="spellStart"/>
      <w:r w:rsidR="00D124E8" w:rsidRPr="00A9425F">
        <w:rPr>
          <w:rFonts w:ascii="Tahoma" w:hAnsi="Tahoma" w:cs="Tahoma"/>
        </w:rPr>
        <w:t>appliance</w:t>
      </w:r>
      <w:proofErr w:type="spellEnd"/>
      <w:r w:rsidR="00D124E8" w:rsidRPr="00A9425F">
        <w:rPr>
          <w:rFonts w:ascii="Tahoma" w:hAnsi="Tahoma" w:cs="Tahoma"/>
        </w:rPr>
        <w:t xml:space="preserve"> udržuje ve své databázi (</w:t>
      </w:r>
      <w:proofErr w:type="spellStart"/>
      <w:r w:rsidR="00D124E8" w:rsidRPr="00A9425F">
        <w:rPr>
          <w:rFonts w:ascii="Tahoma" w:hAnsi="Tahoma" w:cs="Tahoma"/>
        </w:rPr>
        <w:t>shared</w:t>
      </w:r>
      <w:proofErr w:type="spellEnd"/>
      <w:r w:rsidR="00D124E8" w:rsidRPr="00A9425F">
        <w:rPr>
          <w:rFonts w:ascii="Tahoma" w:hAnsi="Tahoma" w:cs="Tahoma"/>
        </w:rPr>
        <w:t xml:space="preserve"> </w:t>
      </w:r>
      <w:proofErr w:type="spellStart"/>
      <w:r w:rsidR="00D124E8" w:rsidRPr="00A9425F">
        <w:rPr>
          <w:rFonts w:ascii="Tahoma" w:hAnsi="Tahoma" w:cs="Tahoma"/>
        </w:rPr>
        <w:t>inside</w:t>
      </w:r>
      <w:proofErr w:type="spellEnd"/>
      <w:r w:rsidR="00D124E8" w:rsidRPr="00A9425F">
        <w:rPr>
          <w:rFonts w:ascii="Tahoma" w:hAnsi="Tahoma" w:cs="Tahoma"/>
        </w:rPr>
        <w:t xml:space="preserve"> </w:t>
      </w:r>
      <w:proofErr w:type="spellStart"/>
      <w:r w:rsidR="00D124E8" w:rsidRPr="00A9425F">
        <w:rPr>
          <w:rFonts w:ascii="Tahoma" w:hAnsi="Tahoma" w:cs="Tahoma"/>
        </w:rPr>
        <w:t>cache</w:t>
      </w:r>
      <w:proofErr w:type="spellEnd"/>
      <w:r w:rsidR="00D124E8" w:rsidRPr="00A9425F">
        <w:rPr>
          <w:rFonts w:ascii="Tahoma" w:hAnsi="Tahoma" w:cs="Tahoma"/>
        </w:rPr>
        <w:t xml:space="preserve">) otisky všech oskenovaných souborů a pokud je na jednom </w:t>
      </w:r>
      <w:proofErr w:type="spellStart"/>
      <w:r w:rsidR="00D124E8" w:rsidRPr="00A9425F">
        <w:rPr>
          <w:rFonts w:ascii="Tahoma" w:hAnsi="Tahoma" w:cs="Tahoma"/>
        </w:rPr>
        <w:t>hypervizoru</w:t>
      </w:r>
      <w:proofErr w:type="spellEnd"/>
      <w:r w:rsidR="00D124E8" w:rsidRPr="00A9425F">
        <w:rPr>
          <w:rFonts w:ascii="Tahoma" w:hAnsi="Tahoma" w:cs="Tahoma"/>
        </w:rPr>
        <w:t xml:space="preserve"> více serverů ve stejné verzi, skenuje z jejich </w:t>
      </w:r>
      <w:proofErr w:type="spellStart"/>
      <w:r w:rsidR="00D124E8" w:rsidRPr="00A9425F">
        <w:rPr>
          <w:rFonts w:ascii="Tahoma" w:hAnsi="Tahoma" w:cs="Tahoma"/>
        </w:rPr>
        <w:t>filesystému</w:t>
      </w:r>
      <w:proofErr w:type="spellEnd"/>
      <w:r w:rsidR="00D124E8" w:rsidRPr="00A9425F">
        <w:rPr>
          <w:rFonts w:ascii="Tahoma" w:hAnsi="Tahoma" w:cs="Tahoma"/>
        </w:rPr>
        <w:t xml:space="preserve"> jen soubory, které ještě ve své databázi nemá a ty, které byly změněny.</w:t>
      </w:r>
    </w:p>
    <w:p w:rsidR="00A9425F" w:rsidRDefault="00A9425F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A9425F" w:rsidRDefault="00A9425F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</w:rPr>
        <w:t>Princip funkce SVA</w:t>
      </w:r>
      <w:r>
        <w:rPr>
          <w:rFonts w:ascii="Tahoma" w:hAnsi="Tahoma" w:cs="Tahoma"/>
        </w:rPr>
        <w:t>:</w:t>
      </w:r>
    </w:p>
    <w:p w:rsidR="00A9425F" w:rsidRPr="00A9425F" w:rsidRDefault="00A9425F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  <w:noProof/>
        </w:rPr>
        <w:lastRenderedPageBreak/>
        <w:drawing>
          <wp:inline distT="0" distB="0" distL="0" distR="0" wp14:anchorId="502C72AF" wp14:editId="54387EE9">
            <wp:extent cx="4844955" cy="2721984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8689" cy="272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25F" w:rsidRPr="00A9425F" w:rsidRDefault="00A9425F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</w:rPr>
        <w:t xml:space="preserve">Objekty virtuálních serverů jsou v rámci </w:t>
      </w:r>
      <w:proofErr w:type="spellStart"/>
      <w:r w:rsidRPr="00A9425F">
        <w:rPr>
          <w:rFonts w:ascii="Tahoma" w:hAnsi="Tahoma" w:cs="Tahoma"/>
        </w:rPr>
        <w:t>sep</w:t>
      </w:r>
      <w:proofErr w:type="spellEnd"/>
      <w:r w:rsidRPr="00A9425F">
        <w:rPr>
          <w:rFonts w:ascii="Tahoma" w:hAnsi="Tahoma" w:cs="Tahoma"/>
        </w:rPr>
        <w:t xml:space="preserve"> </w:t>
      </w:r>
      <w:proofErr w:type="spellStart"/>
      <w:r w:rsidRPr="00A9425F">
        <w:rPr>
          <w:rFonts w:ascii="Tahoma" w:hAnsi="Tahoma" w:cs="Tahoma"/>
        </w:rPr>
        <w:t>namageru</w:t>
      </w:r>
      <w:proofErr w:type="spellEnd"/>
      <w:r w:rsidRPr="00A9425F">
        <w:rPr>
          <w:rFonts w:ascii="Tahoma" w:hAnsi="Tahoma" w:cs="Tahoma"/>
        </w:rPr>
        <w:t xml:space="preserve"> umístěny v samostatných kontejnerech a aplikují se na ně politiky s nastavením, které umožňuje využití sdílené databáze na </w:t>
      </w:r>
      <w:proofErr w:type="spellStart"/>
      <w:r w:rsidRPr="00A9425F">
        <w:rPr>
          <w:rFonts w:ascii="Tahoma" w:hAnsi="Tahoma" w:cs="Tahoma"/>
        </w:rPr>
        <w:t>vmware</w:t>
      </w:r>
      <w:proofErr w:type="spellEnd"/>
      <w:r w:rsidRPr="00A9425F">
        <w:rPr>
          <w:rFonts w:ascii="Tahoma" w:hAnsi="Tahoma" w:cs="Tahoma"/>
        </w:rPr>
        <w:t xml:space="preserve"> infrastruktuře.</w:t>
      </w: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</w:rPr>
        <w:t>Nastavení politiky pro virtuální servery:</w:t>
      </w: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  <w:r w:rsidRPr="00A9425F">
        <w:rPr>
          <w:rFonts w:ascii="Tahoma" w:hAnsi="Tahoma" w:cs="Tahoma"/>
          <w:noProof/>
        </w:rPr>
        <w:drawing>
          <wp:inline distT="0" distB="0" distL="0" distR="0" wp14:anchorId="16699A99" wp14:editId="6C5C8CE9">
            <wp:extent cx="5238750" cy="2724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4E8" w:rsidRPr="00A9425F" w:rsidRDefault="00D124E8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D124E8" w:rsidRDefault="00D124E8" w:rsidP="00A9425F">
      <w:pPr>
        <w:pStyle w:val="Normal1"/>
        <w:ind w:left="567"/>
        <w:jc w:val="both"/>
        <w:rPr>
          <w:rFonts w:ascii="Tahoma" w:hAnsi="Tahoma" w:cs="Tahoma"/>
          <w:b/>
        </w:rPr>
      </w:pPr>
      <w:r w:rsidRPr="00A9425F">
        <w:rPr>
          <w:rFonts w:ascii="Tahoma" w:hAnsi="Tahoma" w:cs="Tahoma"/>
        </w:rPr>
        <w:t xml:space="preserve">Kromě uvedené funkce </w:t>
      </w:r>
      <w:r w:rsidR="00AF4814" w:rsidRPr="00A9425F">
        <w:rPr>
          <w:rFonts w:ascii="Tahoma" w:hAnsi="Tahoma" w:cs="Tahoma"/>
        </w:rPr>
        <w:t xml:space="preserve">jsou plánované </w:t>
      </w:r>
      <w:proofErr w:type="spellStart"/>
      <w:r w:rsidR="00AF4814" w:rsidRPr="00A9425F">
        <w:rPr>
          <w:rFonts w:ascii="Tahoma" w:hAnsi="Tahoma" w:cs="Tahoma"/>
        </w:rPr>
        <w:t>skeny</w:t>
      </w:r>
      <w:proofErr w:type="spellEnd"/>
      <w:r w:rsidR="00AF4814" w:rsidRPr="00A9425F">
        <w:rPr>
          <w:rFonts w:ascii="Tahoma" w:hAnsi="Tahoma" w:cs="Tahoma"/>
        </w:rPr>
        <w:t xml:space="preserve"> na virtuálních serverech načasovány nikoli na stejnou hodinu, ale pouze v rámci intervalu. </w:t>
      </w:r>
      <w:proofErr w:type="spellStart"/>
      <w:r w:rsidR="00AF4814" w:rsidRPr="00A9425F">
        <w:rPr>
          <w:rFonts w:ascii="Tahoma" w:hAnsi="Tahoma" w:cs="Tahoma"/>
        </w:rPr>
        <w:t>Skeny</w:t>
      </w:r>
      <w:proofErr w:type="spellEnd"/>
      <w:r w:rsidR="00AF4814" w:rsidRPr="00A9425F">
        <w:rPr>
          <w:rFonts w:ascii="Tahoma" w:hAnsi="Tahoma" w:cs="Tahoma"/>
        </w:rPr>
        <w:t xml:space="preserve"> pak neběží souč</w:t>
      </w:r>
      <w:r w:rsidR="00AF4814" w:rsidRPr="00A9425F">
        <w:rPr>
          <w:rFonts w:ascii="Tahoma" w:hAnsi="Tahoma" w:cs="Tahoma"/>
          <w:b/>
        </w:rPr>
        <w:t xml:space="preserve">asně a nezatěžují nadměrně </w:t>
      </w:r>
      <w:proofErr w:type="spellStart"/>
      <w:r w:rsidR="00AF4814" w:rsidRPr="00A9425F">
        <w:rPr>
          <w:rFonts w:ascii="Tahoma" w:hAnsi="Tahoma" w:cs="Tahoma"/>
          <w:b/>
        </w:rPr>
        <w:t>hypervizory</w:t>
      </w:r>
      <w:proofErr w:type="spellEnd"/>
      <w:r w:rsidR="00AF4814" w:rsidRPr="00A9425F">
        <w:rPr>
          <w:rFonts w:ascii="Tahoma" w:hAnsi="Tahoma" w:cs="Tahoma"/>
          <w:b/>
        </w:rPr>
        <w:t>.</w:t>
      </w:r>
    </w:p>
    <w:p w:rsidR="00C07D23" w:rsidRDefault="00C07D23" w:rsidP="00A9425F">
      <w:pPr>
        <w:pStyle w:val="Normal1"/>
        <w:ind w:left="567"/>
        <w:jc w:val="both"/>
        <w:rPr>
          <w:rFonts w:ascii="Tahoma" w:hAnsi="Tahoma" w:cs="Tahoma"/>
          <w:b/>
        </w:rPr>
      </w:pPr>
    </w:p>
    <w:p w:rsidR="00C07D23" w:rsidRPr="00A9425F" w:rsidRDefault="00C07D23" w:rsidP="00C07D23">
      <w:pPr>
        <w:pStyle w:val="Nadpis1"/>
        <w:ind w:hanging="1276"/>
      </w:pPr>
      <w:r>
        <w:t xml:space="preserve"> </w:t>
      </w:r>
      <w:bookmarkStart w:id="20" w:name="_Toc442180948"/>
      <w:r>
        <w:t>Odpovědnost jednotlivých činností</w:t>
      </w:r>
      <w:bookmarkEnd w:id="20"/>
    </w:p>
    <w:p w:rsidR="00D124E8" w:rsidRDefault="00D124E8" w:rsidP="00A9425F">
      <w:pPr>
        <w:pStyle w:val="Normal1"/>
        <w:ind w:left="567"/>
        <w:jc w:val="both"/>
        <w:rPr>
          <w:rFonts w:ascii="Tahoma" w:hAnsi="Tahoma" w:cs="Tahoma"/>
        </w:rPr>
      </w:pPr>
    </w:p>
    <w:p w:rsidR="00C07D23" w:rsidRDefault="00C07D23" w:rsidP="00A9425F">
      <w:pPr>
        <w:pStyle w:val="Normal1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Antivirová ochrana elektronické pošty zodpovídají pracovníci oddělení 523</w:t>
      </w:r>
      <w:r w:rsidR="002C2021">
        <w:rPr>
          <w:rFonts w:ascii="Tahoma" w:hAnsi="Tahoma" w:cs="Tahoma"/>
        </w:rPr>
        <w:t>.</w:t>
      </w:r>
    </w:p>
    <w:p w:rsidR="00C07D23" w:rsidRPr="00A9425F" w:rsidRDefault="00C07D23" w:rsidP="00A9425F">
      <w:pPr>
        <w:pStyle w:val="Normal1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Antivirová ochrana serverů a pracovních stanic odpovídají pracovníci oddělení 523 a administrátoři pracovišť ČSSZ</w:t>
      </w:r>
      <w:r w:rsidR="002C2021">
        <w:rPr>
          <w:rFonts w:ascii="Tahoma" w:hAnsi="Tahoma" w:cs="Tahoma"/>
        </w:rPr>
        <w:t>.</w:t>
      </w:r>
    </w:p>
    <w:p w:rsidR="00D124E8" w:rsidRDefault="0010339D" w:rsidP="0010339D">
      <w:pPr>
        <w:pStyle w:val="Nadpis1"/>
        <w:ind w:hanging="1276"/>
      </w:pPr>
      <w:r>
        <w:lastRenderedPageBreak/>
        <w:t xml:space="preserve"> </w:t>
      </w:r>
      <w:bookmarkStart w:id="21" w:name="_Toc442180949"/>
      <w:r>
        <w:t>Schvalovací doložka a platnost standarDu</w:t>
      </w:r>
      <w:bookmarkEnd w:id="21"/>
    </w:p>
    <w:p w:rsidR="00E4256E" w:rsidRDefault="00E4256E" w:rsidP="00E4256E">
      <w:pPr>
        <w:pStyle w:val="Normal1"/>
        <w:rPr>
          <w:rFonts w:ascii="Tahoma" w:hAnsi="Tahoma" w:cs="Tahoma"/>
        </w:rPr>
      </w:pPr>
      <w:r w:rsidRPr="00E4256E">
        <w:rPr>
          <w:rFonts w:ascii="Tahoma" w:hAnsi="Tahoma" w:cs="Tahoma"/>
        </w:rPr>
        <w:t xml:space="preserve">Standard </w:t>
      </w:r>
      <w:r>
        <w:rPr>
          <w:rFonts w:ascii="Tahoma" w:hAnsi="Tahoma" w:cs="Tahoma"/>
        </w:rPr>
        <w:t>byl schválen ……….  dne ……….</w:t>
      </w:r>
    </w:p>
    <w:p w:rsidR="00E4256E" w:rsidRDefault="00E4256E" w:rsidP="00E4256E">
      <w:pPr>
        <w:pStyle w:val="Normal1"/>
        <w:rPr>
          <w:rFonts w:ascii="Tahoma" w:hAnsi="Tahoma" w:cs="Tahoma"/>
        </w:rPr>
      </w:pPr>
    </w:p>
    <w:p w:rsidR="00E4256E" w:rsidRDefault="00E4256E" w:rsidP="00E4256E">
      <w:pPr>
        <w:pStyle w:val="Normal1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.…………………………………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podpis</w:t>
      </w:r>
    </w:p>
    <w:p w:rsidR="00E4256E" w:rsidRDefault="00E4256E" w:rsidP="00E4256E">
      <w:pPr>
        <w:pStyle w:val="Normal1"/>
        <w:rPr>
          <w:rFonts w:ascii="Tahoma" w:hAnsi="Tahoma" w:cs="Tahoma"/>
        </w:rPr>
      </w:pPr>
    </w:p>
    <w:p w:rsidR="00E4256E" w:rsidRDefault="00E4256E" w:rsidP="00E4256E">
      <w:pPr>
        <w:pStyle w:val="Normal1"/>
        <w:rPr>
          <w:rFonts w:ascii="Tahoma" w:hAnsi="Tahoma" w:cs="Tahoma"/>
        </w:rPr>
      </w:pPr>
      <w:r>
        <w:rPr>
          <w:rFonts w:ascii="Tahoma" w:hAnsi="Tahoma" w:cs="Tahoma"/>
        </w:rPr>
        <w:t xml:space="preserve">Účinnost standardu </w:t>
      </w:r>
      <w:r w:rsidR="00B013BF">
        <w:rPr>
          <w:rFonts w:ascii="Tahoma" w:hAnsi="Tahoma" w:cs="Tahoma"/>
        </w:rPr>
        <w:t>od</w:t>
      </w:r>
      <w:r>
        <w:rPr>
          <w:rFonts w:ascii="Tahoma" w:hAnsi="Tahoma" w:cs="Tahoma"/>
        </w:rPr>
        <w:t xml:space="preserve"> …… </w:t>
      </w:r>
    </w:p>
    <w:p w:rsidR="00B013BF" w:rsidRPr="00E4256E" w:rsidRDefault="00B013BF" w:rsidP="00E4256E">
      <w:pPr>
        <w:pStyle w:val="Normal1"/>
        <w:rPr>
          <w:rFonts w:ascii="Tahoma" w:hAnsi="Tahoma" w:cs="Tahoma"/>
        </w:rPr>
      </w:pPr>
      <w:r>
        <w:rPr>
          <w:rFonts w:ascii="Tahoma" w:hAnsi="Tahoma" w:cs="Tahoma"/>
        </w:rPr>
        <w:t>Standard je platný do ……</w:t>
      </w:r>
    </w:p>
    <w:sectPr w:rsidR="00B013BF" w:rsidRPr="00E4256E" w:rsidSect="00A9425F">
      <w:headerReference w:type="default" r:id="rId14"/>
      <w:pgSz w:w="11906" w:h="16838" w:code="9"/>
      <w:pgMar w:top="1985" w:right="1418" w:bottom="1418" w:left="1418" w:header="567" w:footer="851" w:gutter="56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3DC" w:rsidRDefault="00F243DC">
      <w:r>
        <w:separator/>
      </w:r>
    </w:p>
  </w:endnote>
  <w:endnote w:type="continuationSeparator" w:id="0">
    <w:p w:rsidR="00F243DC" w:rsidRDefault="00F24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E8" w:rsidRPr="00BA1A29" w:rsidRDefault="00ED57E8" w:rsidP="006F7F87">
    <w:pPr>
      <w:pStyle w:val="Zpat"/>
      <w:pBdr>
        <w:top w:val="single" w:sz="4" w:space="0" w:color="auto"/>
      </w:pBdr>
      <w:tabs>
        <w:tab w:val="clear" w:pos="567"/>
        <w:tab w:val="clear" w:pos="4622"/>
        <w:tab w:val="clear" w:pos="9214"/>
        <w:tab w:val="center" w:pos="4253"/>
        <w:tab w:val="right" w:pos="8505"/>
      </w:tabs>
      <w:rPr>
        <w:rFonts w:ascii="Tahoma" w:hAnsi="Tahoma" w:cs="Tahoma"/>
        <w:sz w:val="18"/>
        <w:szCs w:val="18"/>
      </w:rPr>
    </w:pPr>
    <w:r>
      <w:rPr>
        <w:rFonts w:ascii="Arial Narrow" w:hAnsi="Arial Narrow"/>
      </w:rPr>
      <w:tab/>
    </w:r>
    <w:r w:rsidRPr="00BA1A29">
      <w:rPr>
        <w:rFonts w:ascii="Tahoma" w:hAnsi="Tahoma" w:cs="Tahoma"/>
        <w:sz w:val="18"/>
        <w:szCs w:val="18"/>
      </w:rPr>
      <w:t xml:space="preserve">Strana </w:t>
    </w:r>
    <w:r w:rsidRPr="00BA1A29">
      <w:rPr>
        <w:rFonts w:ascii="Tahoma" w:hAnsi="Tahoma" w:cs="Tahoma"/>
        <w:sz w:val="18"/>
        <w:szCs w:val="18"/>
      </w:rPr>
      <w:fldChar w:fldCharType="begin"/>
    </w:r>
    <w:r w:rsidRPr="00BA1A29">
      <w:rPr>
        <w:rFonts w:ascii="Tahoma" w:hAnsi="Tahoma" w:cs="Tahoma"/>
        <w:sz w:val="18"/>
        <w:szCs w:val="18"/>
      </w:rPr>
      <w:instrText>PAGE</w:instrText>
    </w:r>
    <w:r w:rsidRPr="00BA1A29">
      <w:rPr>
        <w:rFonts w:ascii="Tahoma" w:hAnsi="Tahoma" w:cs="Tahoma"/>
        <w:sz w:val="18"/>
        <w:szCs w:val="18"/>
      </w:rPr>
      <w:fldChar w:fldCharType="separate"/>
    </w:r>
    <w:r w:rsidR="00ED4953">
      <w:rPr>
        <w:rFonts w:ascii="Tahoma" w:hAnsi="Tahoma" w:cs="Tahoma"/>
        <w:noProof/>
        <w:sz w:val="18"/>
        <w:szCs w:val="18"/>
      </w:rPr>
      <w:t>9</w:t>
    </w:r>
    <w:r w:rsidRPr="00BA1A29">
      <w:rPr>
        <w:rFonts w:ascii="Tahoma" w:hAnsi="Tahoma" w:cs="Tahoma"/>
        <w:sz w:val="18"/>
        <w:szCs w:val="18"/>
      </w:rPr>
      <w:fldChar w:fldCharType="end"/>
    </w:r>
    <w:r w:rsidRPr="00BA1A29">
      <w:rPr>
        <w:rFonts w:ascii="Tahoma" w:hAnsi="Tahoma" w:cs="Tahoma"/>
        <w:sz w:val="18"/>
        <w:szCs w:val="18"/>
      </w:rPr>
      <w:t xml:space="preserve"> z </w:t>
    </w:r>
    <w:r w:rsidRPr="00BA1A29">
      <w:rPr>
        <w:rFonts w:ascii="Tahoma" w:hAnsi="Tahoma" w:cs="Tahoma"/>
        <w:sz w:val="18"/>
        <w:szCs w:val="18"/>
      </w:rPr>
      <w:fldChar w:fldCharType="begin"/>
    </w:r>
    <w:r w:rsidRPr="00BA1A29">
      <w:rPr>
        <w:rFonts w:ascii="Tahoma" w:hAnsi="Tahoma" w:cs="Tahoma"/>
        <w:sz w:val="18"/>
        <w:szCs w:val="18"/>
      </w:rPr>
      <w:instrText xml:space="preserve"> NUMPAGES  \* MERGEFORMAT </w:instrText>
    </w:r>
    <w:r w:rsidRPr="00BA1A29">
      <w:rPr>
        <w:rFonts w:ascii="Tahoma" w:hAnsi="Tahoma" w:cs="Tahoma"/>
        <w:sz w:val="18"/>
        <w:szCs w:val="18"/>
      </w:rPr>
      <w:fldChar w:fldCharType="separate"/>
    </w:r>
    <w:r w:rsidR="00ED4953">
      <w:rPr>
        <w:rFonts w:ascii="Tahoma" w:hAnsi="Tahoma" w:cs="Tahoma"/>
        <w:noProof/>
        <w:sz w:val="18"/>
        <w:szCs w:val="18"/>
      </w:rPr>
      <w:t>9</w:t>
    </w:r>
    <w:r w:rsidRPr="00BA1A29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3DC" w:rsidRDefault="00F243DC">
      <w:r>
        <w:separator/>
      </w:r>
    </w:p>
  </w:footnote>
  <w:footnote w:type="continuationSeparator" w:id="0">
    <w:p w:rsidR="00F243DC" w:rsidRDefault="00F24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E8" w:rsidRDefault="00A9425F" w:rsidP="00A9425F">
    <w:pPr>
      <w:pStyle w:val="Zhlav"/>
      <w:ind w:left="-1985"/>
    </w:pPr>
    <w:r>
      <w:rPr>
        <w:noProof/>
      </w:rPr>
      <w:drawing>
        <wp:inline distT="0" distB="0" distL="0" distR="0">
          <wp:extent cx="7567684" cy="720012"/>
          <wp:effectExtent l="0" t="0" r="0" b="444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kce5_barev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134" cy="722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E8" w:rsidRDefault="00A9425F" w:rsidP="00A9425F">
    <w:pPr>
      <w:pStyle w:val="Zhlav"/>
      <w:ind w:left="-1985"/>
    </w:pPr>
    <w:r>
      <w:rPr>
        <w:noProof/>
      </w:rPr>
      <w:drawing>
        <wp:inline distT="0" distB="0" distL="0" distR="0" wp14:anchorId="0D1AF36D" wp14:editId="5DF96461">
          <wp:extent cx="7540388" cy="717414"/>
          <wp:effectExtent l="0" t="0" r="0" b="698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zalni_logo_b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735" cy="7201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42EE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52C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A8D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B460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EED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24C9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9C6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7AD1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B08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E3E8F05E"/>
    <w:lvl w:ilvl="0">
      <w:start w:val="1"/>
      <w:numFmt w:val="decimal"/>
      <w:pStyle w:val="Nadpis1"/>
      <w:lvlText w:val="%1."/>
      <w:legacy w:legacy="1" w:legacySpace="0" w:legacyIndent="0"/>
      <w:lvlJc w:val="left"/>
      <w:pPr>
        <w:ind w:left="1276" w:firstLine="0"/>
      </w:pPr>
      <w:rPr>
        <w:rFonts w:ascii="Tahoma" w:hAnsi="Tahoma" w:cs="Tahoma" w:hint="default"/>
        <w:sz w:val="24"/>
        <w:szCs w:val="24"/>
      </w:rPr>
    </w:lvl>
    <w:lvl w:ilvl="1">
      <w:start w:val="1"/>
      <w:numFmt w:val="decimal"/>
      <w:pStyle w:val="Nadpis2"/>
      <w:lvlText w:val="%1.%2"/>
      <w:legacy w:legacy="1" w:legacySpace="0" w:legacyIndent="0"/>
      <w:lvlJc w:val="left"/>
      <w:pPr>
        <w:ind w:left="1276" w:firstLine="0"/>
      </w:pPr>
    </w:lvl>
    <w:lvl w:ilvl="2">
      <w:start w:val="1"/>
      <w:numFmt w:val="decimal"/>
      <w:pStyle w:val="Nadpis3"/>
      <w:lvlText w:val="%1.%2.%3"/>
      <w:legacy w:legacy="1" w:legacySpace="0" w:legacyIndent="0"/>
      <w:lvlJc w:val="left"/>
      <w:pPr>
        <w:ind w:left="1276" w:firstLine="0"/>
      </w:pPr>
    </w:lvl>
    <w:lvl w:ilvl="3">
      <w:start w:val="1"/>
      <w:numFmt w:val="decimal"/>
      <w:pStyle w:val="Nadpis4"/>
      <w:lvlText w:val="%1.%2.%3.%4"/>
      <w:legacy w:legacy="1" w:legacySpace="0" w:legacyIndent="0"/>
      <w:lvlJc w:val="left"/>
      <w:pPr>
        <w:ind w:left="1276" w:firstLine="0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1">
    <w:nsid w:val="026E6662"/>
    <w:multiLevelType w:val="hybridMultilevel"/>
    <w:tmpl w:val="0FEAE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33B239E"/>
    <w:multiLevelType w:val="multilevel"/>
    <w:tmpl w:val="44003CEC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0A2B43BD"/>
    <w:multiLevelType w:val="hybridMultilevel"/>
    <w:tmpl w:val="D4765C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E93D0B"/>
    <w:multiLevelType w:val="singleLevel"/>
    <w:tmpl w:val="4CA8240A"/>
    <w:lvl w:ilvl="0">
      <w:start w:val="1"/>
      <w:numFmt w:val="bullet"/>
      <w:pStyle w:val="Bullet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5">
    <w:nsid w:val="1CC90885"/>
    <w:multiLevelType w:val="hybridMultilevel"/>
    <w:tmpl w:val="0A603E4E"/>
    <w:lvl w:ilvl="0" w:tplc="029EA07C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6">
    <w:nsid w:val="209956A8"/>
    <w:multiLevelType w:val="hybridMultilevel"/>
    <w:tmpl w:val="5A9C7C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3B3E27"/>
    <w:multiLevelType w:val="hybridMultilevel"/>
    <w:tmpl w:val="35542988"/>
    <w:lvl w:ilvl="0" w:tplc="029EA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D7057C"/>
    <w:multiLevelType w:val="multilevel"/>
    <w:tmpl w:val="77C66EB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B5A1EFF"/>
    <w:multiLevelType w:val="singleLevel"/>
    <w:tmpl w:val="021E8298"/>
    <w:lvl w:ilvl="0">
      <w:start w:val="1"/>
      <w:numFmt w:val="bullet"/>
      <w:pStyle w:val="Bulle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0">
    <w:nsid w:val="3D4F3343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1735D79"/>
    <w:multiLevelType w:val="multilevel"/>
    <w:tmpl w:val="F7D8BDD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389668B"/>
    <w:multiLevelType w:val="multilevel"/>
    <w:tmpl w:val="68CCF8C8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2AAE"/>
    <w:multiLevelType w:val="multilevel"/>
    <w:tmpl w:val="11A67D4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6944E18"/>
    <w:multiLevelType w:val="multilevel"/>
    <w:tmpl w:val="7D1E8B86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2"/>
  </w:num>
  <w:num w:numId="5">
    <w:abstractNumId w:val="24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22"/>
  </w:num>
  <w:num w:numId="11">
    <w:abstractNumId w:val="23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7"/>
  </w:num>
  <w:num w:numId="37">
    <w:abstractNumId w:val="15"/>
  </w:num>
  <w:num w:numId="38">
    <w:abstractNumId w:val="1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activeWritingStyle w:appName="MSWord" w:lang="en-US" w:vendorID="8" w:dllVersion="513" w:checkStyle="1"/>
  <w:activeWritingStyle w:appName="MSWord" w:lang="cs-CZ" w:vendorID="7" w:dllVersion="514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C8"/>
    <w:rsid w:val="0002193B"/>
    <w:rsid w:val="00036C0A"/>
    <w:rsid w:val="00040E68"/>
    <w:rsid w:val="00074D65"/>
    <w:rsid w:val="000B4426"/>
    <w:rsid w:val="000C49C0"/>
    <w:rsid w:val="000D1C83"/>
    <w:rsid w:val="000E4804"/>
    <w:rsid w:val="0010339D"/>
    <w:rsid w:val="00105456"/>
    <w:rsid w:val="00127907"/>
    <w:rsid w:val="00166CFA"/>
    <w:rsid w:val="00167925"/>
    <w:rsid w:val="0017345C"/>
    <w:rsid w:val="00180355"/>
    <w:rsid w:val="001A4D21"/>
    <w:rsid w:val="001B394A"/>
    <w:rsid w:val="001F2DE2"/>
    <w:rsid w:val="00214F65"/>
    <w:rsid w:val="0025798A"/>
    <w:rsid w:val="00272CBE"/>
    <w:rsid w:val="00286135"/>
    <w:rsid w:val="002B31D7"/>
    <w:rsid w:val="002C2021"/>
    <w:rsid w:val="002C65A4"/>
    <w:rsid w:val="002E4AD6"/>
    <w:rsid w:val="002F2868"/>
    <w:rsid w:val="0031502A"/>
    <w:rsid w:val="0031670B"/>
    <w:rsid w:val="00334A7B"/>
    <w:rsid w:val="00357BFB"/>
    <w:rsid w:val="00385C16"/>
    <w:rsid w:val="00395A41"/>
    <w:rsid w:val="003A3A28"/>
    <w:rsid w:val="003A5E66"/>
    <w:rsid w:val="003C0E70"/>
    <w:rsid w:val="003C70DB"/>
    <w:rsid w:val="003E067E"/>
    <w:rsid w:val="003F4D45"/>
    <w:rsid w:val="004467C9"/>
    <w:rsid w:val="00451CFA"/>
    <w:rsid w:val="004641E5"/>
    <w:rsid w:val="00465D92"/>
    <w:rsid w:val="004804B0"/>
    <w:rsid w:val="004A3ECC"/>
    <w:rsid w:val="004C242B"/>
    <w:rsid w:val="004C6C51"/>
    <w:rsid w:val="004D48A1"/>
    <w:rsid w:val="004F2B59"/>
    <w:rsid w:val="00503CB4"/>
    <w:rsid w:val="00536BA8"/>
    <w:rsid w:val="00560BBA"/>
    <w:rsid w:val="005A40B2"/>
    <w:rsid w:val="005B15F2"/>
    <w:rsid w:val="005C0966"/>
    <w:rsid w:val="005E5B9B"/>
    <w:rsid w:val="00606C76"/>
    <w:rsid w:val="00611319"/>
    <w:rsid w:val="0062651A"/>
    <w:rsid w:val="00627B31"/>
    <w:rsid w:val="00640CBC"/>
    <w:rsid w:val="006417CC"/>
    <w:rsid w:val="00656EDC"/>
    <w:rsid w:val="006718AD"/>
    <w:rsid w:val="006772E5"/>
    <w:rsid w:val="006A327B"/>
    <w:rsid w:val="006E39DF"/>
    <w:rsid w:val="006E528C"/>
    <w:rsid w:val="006F7F87"/>
    <w:rsid w:val="007061A8"/>
    <w:rsid w:val="00714FA3"/>
    <w:rsid w:val="0075476D"/>
    <w:rsid w:val="007707A3"/>
    <w:rsid w:val="007963E4"/>
    <w:rsid w:val="007970EC"/>
    <w:rsid w:val="007A1EFF"/>
    <w:rsid w:val="007D3251"/>
    <w:rsid w:val="007E6459"/>
    <w:rsid w:val="00800E56"/>
    <w:rsid w:val="00836206"/>
    <w:rsid w:val="0085153A"/>
    <w:rsid w:val="00891B14"/>
    <w:rsid w:val="008972C8"/>
    <w:rsid w:val="008D05E9"/>
    <w:rsid w:val="008F0B65"/>
    <w:rsid w:val="009200DC"/>
    <w:rsid w:val="00922C31"/>
    <w:rsid w:val="00922C99"/>
    <w:rsid w:val="009263FB"/>
    <w:rsid w:val="00932162"/>
    <w:rsid w:val="0098103A"/>
    <w:rsid w:val="00987C5A"/>
    <w:rsid w:val="009E7D86"/>
    <w:rsid w:val="009F3675"/>
    <w:rsid w:val="009F47D8"/>
    <w:rsid w:val="00A007C9"/>
    <w:rsid w:val="00A00B85"/>
    <w:rsid w:val="00A1287A"/>
    <w:rsid w:val="00A21E50"/>
    <w:rsid w:val="00A567BC"/>
    <w:rsid w:val="00A74E60"/>
    <w:rsid w:val="00A76859"/>
    <w:rsid w:val="00A9425F"/>
    <w:rsid w:val="00A94E45"/>
    <w:rsid w:val="00AA01E5"/>
    <w:rsid w:val="00AA0C8C"/>
    <w:rsid w:val="00AC2F8B"/>
    <w:rsid w:val="00AC7568"/>
    <w:rsid w:val="00AF4814"/>
    <w:rsid w:val="00B013BF"/>
    <w:rsid w:val="00B1618B"/>
    <w:rsid w:val="00B61B33"/>
    <w:rsid w:val="00B7157C"/>
    <w:rsid w:val="00BA1A29"/>
    <w:rsid w:val="00BA7903"/>
    <w:rsid w:val="00BC3A68"/>
    <w:rsid w:val="00BD6DF7"/>
    <w:rsid w:val="00BE64FE"/>
    <w:rsid w:val="00BE786C"/>
    <w:rsid w:val="00BF5429"/>
    <w:rsid w:val="00BF7CA6"/>
    <w:rsid w:val="00C07D23"/>
    <w:rsid w:val="00C36C17"/>
    <w:rsid w:val="00C411EC"/>
    <w:rsid w:val="00C60741"/>
    <w:rsid w:val="00C74FB9"/>
    <w:rsid w:val="00C83B44"/>
    <w:rsid w:val="00C85010"/>
    <w:rsid w:val="00CD1110"/>
    <w:rsid w:val="00CF6DE3"/>
    <w:rsid w:val="00CF714D"/>
    <w:rsid w:val="00D124E8"/>
    <w:rsid w:val="00D128AB"/>
    <w:rsid w:val="00D15D22"/>
    <w:rsid w:val="00D24122"/>
    <w:rsid w:val="00D31B1B"/>
    <w:rsid w:val="00D364FB"/>
    <w:rsid w:val="00D83E32"/>
    <w:rsid w:val="00D9520D"/>
    <w:rsid w:val="00D97A07"/>
    <w:rsid w:val="00DB37CF"/>
    <w:rsid w:val="00DC7FF9"/>
    <w:rsid w:val="00DD1715"/>
    <w:rsid w:val="00DD2C6F"/>
    <w:rsid w:val="00DE677F"/>
    <w:rsid w:val="00E12F62"/>
    <w:rsid w:val="00E31D90"/>
    <w:rsid w:val="00E334D2"/>
    <w:rsid w:val="00E4256E"/>
    <w:rsid w:val="00E507BF"/>
    <w:rsid w:val="00E86B83"/>
    <w:rsid w:val="00E9275E"/>
    <w:rsid w:val="00E941EB"/>
    <w:rsid w:val="00EC016A"/>
    <w:rsid w:val="00EC5BBF"/>
    <w:rsid w:val="00ED4953"/>
    <w:rsid w:val="00ED57E8"/>
    <w:rsid w:val="00F0113F"/>
    <w:rsid w:val="00F21827"/>
    <w:rsid w:val="00F243DC"/>
    <w:rsid w:val="00F40F57"/>
    <w:rsid w:val="00F557D3"/>
    <w:rsid w:val="00FA59B6"/>
    <w:rsid w:val="00FB4AE9"/>
    <w:rsid w:val="00FC7526"/>
    <w:rsid w:val="00FD4290"/>
    <w:rsid w:val="00FF0449"/>
    <w:rsid w:val="00FF1A51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al1"/>
    <w:qFormat/>
    <w:pPr>
      <w:keepNext/>
      <w:keepLines/>
      <w:numPr>
        <w:numId w:val="20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qFormat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qFormat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semiHidden/>
    <w:pPr>
      <w:ind w:left="1843" w:hanging="851"/>
    </w:pPr>
  </w:style>
  <w:style w:type="paragraph" w:styleId="Obsah2">
    <w:name w:val="toc 2"/>
    <w:basedOn w:val="Obsah1"/>
    <w:next w:val="Normln"/>
    <w:semiHidden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2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3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7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</w:rPr>
  </w:style>
  <w:style w:type="paragraph" w:styleId="Textbubliny">
    <w:name w:val="Balloon Text"/>
    <w:basedOn w:val="Normln"/>
    <w:semiHidden/>
    <w:rsid w:val="00C8501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94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al1"/>
    <w:qFormat/>
    <w:pPr>
      <w:keepNext/>
      <w:keepLines/>
      <w:numPr>
        <w:numId w:val="20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qFormat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qFormat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semiHidden/>
    <w:pPr>
      <w:ind w:left="1843" w:hanging="851"/>
    </w:pPr>
  </w:style>
  <w:style w:type="paragraph" w:styleId="Obsah2">
    <w:name w:val="toc 2"/>
    <w:basedOn w:val="Obsah1"/>
    <w:next w:val="Normln"/>
    <w:semiHidden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2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3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7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</w:rPr>
  </w:style>
  <w:style w:type="paragraph" w:styleId="Textbubliny">
    <w:name w:val="Balloon Text"/>
    <w:basedOn w:val="Normln"/>
    <w:semiHidden/>
    <w:rsid w:val="00C8501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94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cid:F51290E2-9B6C-4807-9938-9019E41B69DE@sd-st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Cssz_NDM\ndm\Organizace\ND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kSF285y1PzQRDx/Eytrvrd1mkgw=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t3hwVxl9l4jPK8FqP5V/mRXahqw=</DigestValue>
    </Reference>
  </SignedInfo>
  <SignatureValue>b78DCdx1rJWIgCWJptb1IZl8DR90/7lISzVAYcYmfriI3i3HCaDWkJf2lip473VjMrvX6Mg8q9r1
TjYerkrWoxLjNHviC2tZr/1LAZpTvFOxeb3Y1dcrmhgzDMyskpDNSRc0G6tzV1U2N17tEES02c2T
Uou4RipxE5QmKzeTRozr780m7phVa/ak+hIvUl6nHK/cQ0On0tjyiJ7eBwg5MQD5I8qQBxI7qGsI
HjFiAdxjnJDccSDDwVeOn1MEJyetgx6bIUOyUvGqPSVL+f/mcpjX1jJ9jcgk6VwBWEdISLFr1sBI
fkhs2IxOk6vL8P/FCe2G8py5qHJqYsQZocXJzg==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dEjWTCnB7NQ/xoKvoAvXl0qV2UU=</DigestValue>
      </Reference>
      <Reference URI="/word/media/image1.png?ContentType=image/png">
        <DigestMethod Algorithm="http://www.w3.org/2000/09/xmldsig#sha1"/>
        <DigestValue>RJJxfv3wZEKMPhU8kHeJEE7kEYQ=</DigestValue>
      </Reference>
      <Reference URI="/word/media/image2.png?ContentType=image/png">
        <DigestMethod Algorithm="http://www.w3.org/2000/09/xmldsig#sha1"/>
        <DigestValue>6D+Rfn4QX0HDkaL4diKI+oeMPEs=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3.png?ContentType=image/png">
        <DigestMethod Algorithm="http://www.w3.org/2000/09/xmldsig#sha1"/>
        <DigestValue>7lgL6E+arYyABJUPD77FjPgiOiI=</DigestValue>
      </Reference>
      <Reference URI="/word/settings.xml?ContentType=application/vnd.openxmlformats-officedocument.wordprocessingml.settings+xml">
        <DigestMethod Algorithm="http://www.w3.org/2000/09/xmldsig#sha1"/>
        <DigestValue>B+nD0Ok1Mj9RrsgI+be2eI15eH0=</DigestValue>
      </Reference>
      <Reference URI="/word/webSettings.xml?ContentType=application/vnd.openxmlformats-officedocument.wordprocessingml.webSettings+xml">
        <DigestMethod Algorithm="http://www.w3.org/2000/09/xmldsig#sha1"/>
        <DigestValue>sRDB4pwEKBCH3poi5YVgc+DcoDI=</DigestValue>
      </Reference>
      <Reference URI="/word/fontTable.xml?ContentType=application/vnd.openxmlformats-officedocument.wordprocessingml.fontTable+xml">
        <DigestMethod Algorithm="http://www.w3.org/2000/09/xmldsig#sha1"/>
        <DigestValue>1WxdeIoQ50Kqy6joxDBsl1gfEfc=</DigestValue>
      </Reference>
      <Reference URI="/word/styles.xml?ContentType=application/vnd.openxmlformats-officedocument.wordprocessingml.styles+xml">
        <DigestMethod Algorithm="http://www.w3.org/2000/09/xmldsig#sha1"/>
        <DigestValue>RMpn/JOFSSQE5K+QPnClwZZdFQU=</DigestValue>
      </Reference>
      <Reference URI="/word/numbering.xml?ContentType=application/vnd.openxmlformats-officedocument.wordprocessingml.numbering+xml">
        <DigestMethod Algorithm="http://www.w3.org/2000/09/xmldsig#sha1"/>
        <DigestValue>39wxL0GDO+acBBDMSPGVC5CotJQ=</DigestValue>
      </Reference>
      <Reference URI="/word/media/image5.png?ContentType=image/png">
        <DigestMethod Algorithm="http://www.w3.org/2000/09/xmldsig#sha1"/>
        <DigestValue>S7QWreimwLZMrwqPuZ27CTaBL9s=</DigestValue>
      </Reference>
      <Reference URI="/word/endnotes.xml?ContentType=application/vnd.openxmlformats-officedocument.wordprocessingml.endnotes+xml">
        <DigestMethod Algorithm="http://www.w3.org/2000/09/xmldsig#sha1"/>
        <DigestValue>3qINw4SBH5UGRZ8N3Cy5sXevz9Q=</DigestValue>
      </Reference>
      <Reference URI="/word/document.xml?ContentType=application/vnd.openxmlformats-officedocument.wordprocessingml.document.main+xml">
        <DigestMethod Algorithm="http://www.w3.org/2000/09/xmldsig#sha1"/>
        <DigestValue>QdLy64ZDOiIRqocX6BB0x88zOzs=</DigestValue>
      </Reference>
      <Reference URI="/word/header2.xml?ContentType=application/vnd.openxmlformats-officedocument.wordprocessingml.header+xml">
        <DigestMethod Algorithm="http://www.w3.org/2000/09/xmldsig#sha1"/>
        <DigestValue>vg9ZlOD7GEnm1hCuDv3Pz6hy4Ws=</DigestValue>
      </Reference>
      <Reference URI="/word/header1.xml?ContentType=application/vnd.openxmlformats-officedocument.wordprocessingml.header+xml">
        <DigestMethod Algorithm="http://www.w3.org/2000/09/xmldsig#sha1"/>
        <DigestValue>IQqKLobph0N+91+zVoe85QQXUpQ=</DigestValue>
      </Reference>
      <Reference URI="/word/media/image4.png?ContentType=image/png">
        <DigestMethod Algorithm="http://www.w3.org/2000/09/xmldsig#sha1"/>
        <DigestValue>u6CYPCBiiqZuzTFPK0xSA4cEKwk=</DigestValue>
      </Reference>
      <Reference URI="/word/footer1.xml?ContentType=application/vnd.openxmlformats-officedocument.wordprocessingml.footer+xml">
        <DigestMethod Algorithm="http://www.w3.org/2000/09/xmldsig#sha1"/>
        <DigestValue>ydnWZUKvTme5baRs4/+lvPi2Qmw=</DigestValue>
      </Reference>
      <Reference URI="/word/footnotes.xml?ContentType=application/vnd.openxmlformats-officedocument.wordprocessingml.footnotes+xml">
        <DigestMethod Algorithm="http://www.w3.org/2000/09/xmldsig#sha1"/>
        <DigestValue>wg/BfQnQHuwauoHll4v0IK85hVE=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dGwfuZEF1xxmIQwDW2N8J2+Q5bw=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i9TsziRSAzwDsCKlRYO5VilLiIw=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C1+VslL8fTqTdHZPeI3NklpOpJg=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2016-04-29T13:30:05Z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2016-04-29T13:30:05Z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NDM.dot</Template>
  <TotalTime>1</TotalTime>
  <Pages>9</Pages>
  <Words>1490</Words>
  <Characters>9964</Characters>
  <Application>Microsoft Office Word</Application>
  <DocSecurity>0</DocSecurity>
  <Lines>83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Požadavky kladené na provoz aplikací v prostředí Windows XP</vt:lpstr>
      <vt:lpstr>Požadavky kladené na provoz aplikací v prostředí Windows XP</vt:lpstr>
    </vt:vector>
  </TitlesOfParts>
  <Company>Návrh a realizace systémů nového doménového modelu platformy Windows</Company>
  <LinksUpToDate>false</LinksUpToDate>
  <CharactersWithSpaces>11432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kladené na provoz aplikací v prostředí Windows XP</dc:title>
  <dc:subject>Specifikace</dc:subject>
  <dc:creator>Hruška Milan, Libor Šmíd</dc:creator>
  <cp:lastModifiedBy>Čechová Zdeňka (MPSV)</cp:lastModifiedBy>
  <cp:revision>3</cp:revision>
  <cp:lastPrinted>2016-04-29T13:29:00Z</cp:lastPrinted>
  <dcterms:created xsi:type="dcterms:W3CDTF">2016-02-10T10:49:00Z</dcterms:created>
  <dcterms:modified xsi:type="dcterms:W3CDTF">2016-04-29T13:30:00Z</dcterms:modified>
  <cp:category>1.0</cp:category>
</cp:coreProperties>
</file>